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190" w:rsidRPr="00566C38" w:rsidRDefault="00380190" w:rsidP="009C31CB">
      <w:pPr>
        <w:pStyle w:val="afffff"/>
        <w:framePr w:w="7956" w:wrap="around" w:x="2062"/>
        <w:spacing w:before="62"/>
      </w:pPr>
      <w:bookmarkStart w:id="0" w:name="StdNo0"/>
      <w:r w:rsidRPr="00467A9E">
        <w:rPr>
          <w:rFonts w:hint="eastAsia"/>
          <w:sz w:val="76"/>
          <w:szCs w:val="76"/>
        </w:rPr>
        <w:t>团体标准</w:t>
      </w:r>
    </w:p>
    <w:bookmarkEnd w:id="0"/>
    <w:p w:rsidR="00380190" w:rsidRPr="00566C38" w:rsidRDefault="001A112B" w:rsidP="000F6470">
      <w:pPr>
        <w:pStyle w:val="20"/>
        <w:framePr w:w="4074" w:h="707" w:hRule="exact" w:wrap="around" w:x="6482" w:y="3452"/>
        <w:rPr>
          <w:rFonts w:hAnsi="黑体"/>
        </w:rPr>
      </w:pPr>
      <w:r w:rsidRPr="00566C38">
        <w:rPr>
          <w:rFonts w:ascii="Times New Roman" w:hint="eastAsia"/>
        </w:rPr>
        <w:t>T</w:t>
      </w:r>
      <w:r w:rsidR="00380190" w:rsidRPr="00566C38">
        <w:rPr>
          <w:rFonts w:ascii="Times New Roman"/>
        </w:rPr>
        <w:t>/</w:t>
      </w:r>
      <w:r w:rsidRPr="00566C38">
        <w:rPr>
          <w:rFonts w:ascii="Times New Roman" w:hint="eastAsia"/>
        </w:rPr>
        <w:t>CAMET</w:t>
      </w:r>
      <w:r w:rsidR="00B96D1C">
        <w:rPr>
          <w:rFonts w:hAnsi="黑体" w:hint="eastAsia"/>
        </w:rPr>
        <w:t>XXXXX</w:t>
      </w:r>
      <w:r w:rsidR="00380190" w:rsidRPr="00566C38">
        <w:rPr>
          <w:rFonts w:hAnsi="黑体"/>
        </w:rPr>
        <w:t>—</w:t>
      </w:r>
      <w:r w:rsidR="00B96D1C">
        <w:rPr>
          <w:rFonts w:hAnsi="黑体" w:hint="eastAsia"/>
        </w:rPr>
        <w:t>XXXX</w:t>
      </w:r>
    </w:p>
    <w:p w:rsidR="000F326B" w:rsidRDefault="000F326B" w:rsidP="000F326B">
      <w:pPr>
        <w:pStyle w:val="afffd"/>
        <w:framePr w:h="8763" w:hRule="exact" w:wrap="around"/>
        <w:spacing w:line="240" w:lineRule="auto"/>
        <w:rPr>
          <w:sz w:val="52"/>
          <w:szCs w:val="52"/>
        </w:rPr>
      </w:pPr>
      <w:bookmarkStart w:id="1" w:name="FY"/>
      <w:r>
        <w:rPr>
          <w:rFonts w:hint="eastAsia"/>
          <w:sz w:val="52"/>
          <w:szCs w:val="52"/>
        </w:rPr>
        <w:t>地铁区间疏散平台技术</w:t>
      </w:r>
      <w:r w:rsidR="00DA4F2D">
        <w:rPr>
          <w:rFonts w:hint="eastAsia"/>
          <w:sz w:val="52"/>
          <w:szCs w:val="52"/>
        </w:rPr>
        <w:t>规范</w:t>
      </w:r>
      <w:del w:id="2" w:author="Yi, Sunny" w:date="2020-01-20T11:39:00Z">
        <w:r w:rsidDel="00DA4F2D">
          <w:rPr>
            <w:rFonts w:hint="eastAsia"/>
            <w:sz w:val="52"/>
            <w:szCs w:val="52"/>
          </w:rPr>
          <w:delText>规程</w:delText>
        </w:r>
      </w:del>
    </w:p>
    <w:p w:rsidR="000F326B" w:rsidRDefault="000F326B" w:rsidP="000F326B">
      <w:pPr>
        <w:pStyle w:val="afffc"/>
        <w:framePr w:h="8763" w:hRule="exact" w:wrap="around"/>
        <w:rPr>
          <w:rFonts w:ascii="Times New Roman"/>
          <w:sz w:val="28"/>
          <w:szCs w:val="28"/>
        </w:rPr>
      </w:pPr>
      <w:r>
        <w:rPr>
          <w:rFonts w:ascii="Times New Roman"/>
          <w:sz w:val="28"/>
          <w:szCs w:val="28"/>
        </w:rPr>
        <w:t>Technicalspecifications for subway evacuation platfor</w:t>
      </w:r>
      <w:r>
        <w:rPr>
          <w:rFonts w:ascii="Times New Roman" w:hint="eastAsia"/>
          <w:sz w:val="28"/>
          <w:szCs w:val="28"/>
        </w:rPr>
        <w:t>m</w:t>
      </w:r>
    </w:p>
    <w:p w:rsidR="000F326B" w:rsidRDefault="000F326B" w:rsidP="000F326B">
      <w:pPr>
        <w:pStyle w:val="afffc"/>
        <w:framePr w:h="8763" w:hRule="exact" w:wrap="around"/>
        <w:rPr>
          <w:shd w:val="pct10" w:color="auto" w:fill="FFFFFF"/>
        </w:rPr>
      </w:pP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855"/>
      </w:tblGrid>
      <w:tr w:rsidR="000F326B" w:rsidTr="00AB1D01">
        <w:tc>
          <w:tcPr>
            <w:tcW w:w="9855" w:type="dxa"/>
            <w:tcBorders>
              <w:top w:val="nil"/>
              <w:left w:val="nil"/>
              <w:bottom w:val="nil"/>
              <w:right w:val="nil"/>
            </w:tcBorders>
            <w:shd w:val="clear" w:color="auto" w:fill="auto"/>
          </w:tcPr>
          <w:p w:rsidR="000F326B" w:rsidRDefault="000F326B" w:rsidP="000F326B">
            <w:pPr>
              <w:pStyle w:val="affff0"/>
              <w:framePr w:h="8763" w:hRule="exact" w:wrap="around"/>
            </w:pPr>
            <w:r>
              <w:rPr>
                <w:rFonts w:hint="eastAsia"/>
              </w:rPr>
              <w:t>（征求意见稿）</w:t>
            </w:r>
          </w:p>
          <w:p w:rsidR="000F326B" w:rsidRDefault="000F326B" w:rsidP="000F326B">
            <w:pPr>
              <w:pStyle w:val="affff0"/>
              <w:framePr w:h="8763" w:hRule="exact" w:wrap="around"/>
            </w:pPr>
          </w:p>
        </w:tc>
      </w:tr>
    </w:tbl>
    <w:p w:rsidR="0028500E" w:rsidRDefault="0028500E" w:rsidP="0028500E">
      <w:pPr>
        <w:pStyle w:val="afffc"/>
        <w:framePr w:h="8763" w:hRule="exact" w:wrap="around"/>
        <w:rPr>
          <w:rFonts w:ascii="Times New Roman"/>
          <w:sz w:val="28"/>
          <w:szCs w:val="28"/>
        </w:rPr>
      </w:pPr>
    </w:p>
    <w:p w:rsidR="00B96D1C" w:rsidRPr="0028500E" w:rsidRDefault="0028500E" w:rsidP="0028500E">
      <w:pPr>
        <w:pStyle w:val="afffc"/>
        <w:framePr w:h="8763" w:hRule="exact" w:wrap="around"/>
        <w:rPr>
          <w:rFonts w:ascii="Times New Roman"/>
          <w:szCs w:val="28"/>
        </w:rPr>
      </w:pPr>
      <w:r w:rsidRPr="0028500E">
        <w:rPr>
          <w:rFonts w:ascii="Times New Roman" w:hint="eastAsia"/>
          <w:szCs w:val="28"/>
        </w:rPr>
        <w:t>编制说明</w:t>
      </w:r>
    </w:p>
    <w:p w:rsidR="00B96D1C" w:rsidRPr="00566C38" w:rsidRDefault="00B96D1C" w:rsidP="0028500E">
      <w:pPr>
        <w:pStyle w:val="afffc"/>
        <w:framePr w:h="8763" w:hRule="exact" w:wrap="around"/>
        <w:rPr>
          <w:shd w:val="pct15"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B96D1C" w:rsidRPr="00566C38" w:rsidTr="0019683E">
        <w:tc>
          <w:tcPr>
            <w:tcW w:w="9855" w:type="dxa"/>
            <w:tcBorders>
              <w:top w:val="nil"/>
              <w:left w:val="nil"/>
              <w:bottom w:val="nil"/>
              <w:right w:val="nil"/>
            </w:tcBorders>
            <w:shd w:val="clear" w:color="auto" w:fill="auto"/>
          </w:tcPr>
          <w:p w:rsidR="00B96D1C" w:rsidRPr="00566C38" w:rsidRDefault="00B96D1C" w:rsidP="0028500E">
            <w:pPr>
              <w:pStyle w:val="affff0"/>
              <w:framePr w:h="8763" w:hRule="exact" w:wrap="around"/>
            </w:pPr>
          </w:p>
          <w:p w:rsidR="00B96D1C" w:rsidRDefault="00B96D1C" w:rsidP="0028500E">
            <w:pPr>
              <w:pStyle w:val="affff0"/>
              <w:framePr w:h="8763" w:hRule="exact" w:wrap="around"/>
            </w:pPr>
          </w:p>
          <w:p w:rsidR="0028500E" w:rsidRDefault="0028500E" w:rsidP="0028500E">
            <w:pPr>
              <w:pStyle w:val="affff0"/>
              <w:framePr w:h="8763" w:hRule="exact" w:wrap="around"/>
            </w:pPr>
          </w:p>
          <w:p w:rsidR="0028500E" w:rsidRDefault="0028500E" w:rsidP="0028500E">
            <w:pPr>
              <w:pStyle w:val="affff0"/>
              <w:framePr w:h="8763" w:hRule="exact" w:wrap="around"/>
            </w:pPr>
          </w:p>
          <w:p w:rsidR="0028500E" w:rsidRDefault="0028500E" w:rsidP="0028500E">
            <w:pPr>
              <w:pStyle w:val="affff0"/>
              <w:framePr w:h="8763" w:hRule="exact" w:wrap="around"/>
            </w:pPr>
          </w:p>
          <w:p w:rsidR="0028500E" w:rsidRDefault="0028500E" w:rsidP="0028500E">
            <w:pPr>
              <w:pStyle w:val="affff0"/>
              <w:framePr w:h="8763" w:hRule="exact" w:wrap="around"/>
            </w:pPr>
          </w:p>
          <w:p w:rsidR="0028500E" w:rsidRDefault="0028500E" w:rsidP="0028500E">
            <w:pPr>
              <w:pStyle w:val="affff0"/>
              <w:framePr w:h="8763" w:hRule="exact" w:wrap="around"/>
            </w:pPr>
          </w:p>
          <w:p w:rsidR="0028500E" w:rsidRDefault="0028500E" w:rsidP="0028500E">
            <w:pPr>
              <w:pStyle w:val="affff0"/>
              <w:framePr w:h="8763" w:hRule="exact" w:wrap="around"/>
            </w:pPr>
          </w:p>
          <w:p w:rsidR="0028500E" w:rsidRDefault="0028500E" w:rsidP="0028500E">
            <w:pPr>
              <w:pStyle w:val="affff0"/>
              <w:framePr w:h="8763" w:hRule="exact" w:wrap="around"/>
            </w:pPr>
          </w:p>
          <w:p w:rsidR="0028500E" w:rsidRPr="00566C38" w:rsidRDefault="0028500E" w:rsidP="0028500E">
            <w:pPr>
              <w:pStyle w:val="affff0"/>
              <w:framePr w:h="8763" w:hRule="exact" w:wrap="around"/>
            </w:pPr>
            <w:r>
              <w:rPr>
                <w:rFonts w:hint="eastAsia"/>
              </w:rPr>
              <w:t>XXXX-XX-XX</w:t>
            </w:r>
          </w:p>
        </w:tc>
      </w:tr>
      <w:bookmarkEnd w:id="1"/>
    </w:tbl>
    <w:p w:rsidR="00661D8B" w:rsidRPr="00566C38" w:rsidRDefault="00661D8B" w:rsidP="00380190"/>
    <w:p w:rsidR="00380190" w:rsidRDefault="00E356EA" w:rsidP="00380190">
      <w:r>
        <w:rPr>
          <w:noProof/>
        </w:rPr>
        <w:pict>
          <v:line id="Line 11" o:spid="_x0000_s1026" style="position:absolute;left:0;text-align:left;z-index:251657216;visibility:visible" from="-.25pt,183.6pt" to="469.8pt,1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"/>
        </w:pict>
      </w:r>
      <w:r w:rsidR="00B85238" w:rsidRPr="00566C38">
        <w:rPr>
          <w:rFonts w:hint="eastAsia"/>
        </w:rPr>
        <w:tab/>
      </w:r>
    </w:p>
    <w:p w:rsidR="0028500E" w:rsidRDefault="0028500E" w:rsidP="00380190"/>
    <w:p w:rsidR="0028500E" w:rsidRDefault="0028500E" w:rsidP="00380190"/>
    <w:p w:rsidR="0028500E" w:rsidRDefault="0028500E" w:rsidP="00380190"/>
    <w:p w:rsidR="0028500E" w:rsidRDefault="0028500E" w:rsidP="00380190"/>
    <w:p w:rsidR="0028500E" w:rsidRDefault="0028500E" w:rsidP="00380190"/>
    <w:p w:rsidR="0028500E" w:rsidRDefault="0028500E" w:rsidP="00380190"/>
    <w:p w:rsidR="0028500E" w:rsidRDefault="0028500E" w:rsidP="00380190"/>
    <w:p w:rsidR="0028500E" w:rsidRDefault="0028500E" w:rsidP="00380190"/>
    <w:p w:rsidR="0028500E" w:rsidRDefault="0028500E" w:rsidP="00380190"/>
    <w:p w:rsidR="0028500E" w:rsidRDefault="0028500E" w:rsidP="00380190"/>
    <w:p w:rsidR="0028500E" w:rsidRDefault="0028500E" w:rsidP="00380190"/>
    <w:p w:rsidR="0028500E" w:rsidRDefault="0028500E" w:rsidP="00380190"/>
    <w:p w:rsidR="0028500E" w:rsidRPr="00566C38" w:rsidRDefault="0028500E" w:rsidP="00380190">
      <w:pPr>
        <w:sectPr w:rsidR="0028500E" w:rsidRPr="00566C38" w:rsidSect="00376F28">
          <w:headerReference w:type="even" r:id="rId9"/>
          <w:headerReference w:type="default" r:id="rId10"/>
          <w:footerReference w:type="even" r:id="rId11"/>
          <w:footerReference w:type="default" r:id="rId12"/>
          <w:headerReference w:type="first" r:id="rId13"/>
          <w:footerReference w:type="first" r:id="rId14"/>
          <w:pgSz w:w="11906" w:h="16838" w:code="9"/>
          <w:pgMar w:top="567" w:right="850" w:bottom="1134" w:left="1418" w:header="0" w:footer="0" w:gutter="0"/>
          <w:pgNumType w:fmt="upperRoman" w:start="1"/>
          <w:cols w:space="425"/>
          <w:formProt w:val="0"/>
          <w:titlePg/>
          <w:docGrid w:type="lines" w:linePitch="312"/>
        </w:sectPr>
      </w:pPr>
    </w:p>
    <w:p w:rsidR="00CE1DDE" w:rsidRDefault="00CE1DDE" w:rsidP="004B28EC">
      <w:pPr>
        <w:pStyle w:val="12"/>
      </w:pPr>
    </w:p>
    <w:p w:rsidR="009B4911" w:rsidRPr="000F326B" w:rsidRDefault="009B4911" w:rsidP="000F326B">
      <w:pPr>
        <w:adjustRightInd w:val="0"/>
        <w:snapToGrid w:val="0"/>
        <w:spacing w:line="240" w:lineRule="atLeast"/>
        <w:jc w:val="center"/>
        <w:rPr>
          <w:rFonts w:asciiTheme="minorEastAsia" w:eastAsiaTheme="minorEastAsia" w:hAnsiTheme="minorEastAsia"/>
          <w:sz w:val="30"/>
          <w:szCs w:val="30"/>
        </w:rPr>
      </w:pPr>
      <w:r w:rsidRPr="000F326B">
        <w:rPr>
          <w:rFonts w:asciiTheme="minorEastAsia" w:eastAsiaTheme="minorEastAsia" w:hAnsiTheme="minorEastAsia" w:hint="eastAsia"/>
          <w:sz w:val="30"/>
          <w:szCs w:val="30"/>
        </w:rPr>
        <w:t>《</w:t>
      </w:r>
      <w:r w:rsidR="000F326B" w:rsidRPr="000F326B">
        <w:rPr>
          <w:rFonts w:asciiTheme="minorEastAsia" w:eastAsiaTheme="minorEastAsia" w:hAnsiTheme="minorEastAsia" w:hint="eastAsia"/>
          <w:sz w:val="30"/>
          <w:szCs w:val="30"/>
        </w:rPr>
        <w:t>地铁区间疏散平台技术</w:t>
      </w:r>
      <w:ins w:id="3" w:author="Yi, Sunny" w:date="2020-01-20T11:41:00Z">
        <w:r w:rsidR="00DA4F2D">
          <w:rPr>
            <w:rFonts w:asciiTheme="minorEastAsia" w:eastAsiaTheme="minorEastAsia" w:hAnsiTheme="minorEastAsia" w:hint="eastAsia"/>
            <w:sz w:val="30"/>
            <w:szCs w:val="30"/>
          </w:rPr>
          <w:t>规范</w:t>
        </w:r>
      </w:ins>
      <w:del w:id="4" w:author="Yi, Sunny" w:date="2020-01-20T11:41:00Z">
        <w:r w:rsidR="000F326B" w:rsidRPr="000F326B" w:rsidDel="00DA4F2D">
          <w:rPr>
            <w:rFonts w:asciiTheme="minorEastAsia" w:eastAsiaTheme="minorEastAsia" w:hAnsiTheme="minorEastAsia" w:hint="eastAsia"/>
            <w:sz w:val="30"/>
            <w:szCs w:val="30"/>
          </w:rPr>
          <w:delText>规程</w:delText>
        </w:r>
      </w:del>
      <w:r w:rsidRPr="000F326B">
        <w:rPr>
          <w:rFonts w:asciiTheme="minorEastAsia" w:eastAsiaTheme="minorEastAsia" w:hAnsiTheme="minorEastAsia" w:hint="eastAsia"/>
          <w:sz w:val="30"/>
          <w:szCs w:val="30"/>
        </w:rPr>
        <w:t>》</w:t>
      </w:r>
    </w:p>
    <w:p w:rsidR="009B4911" w:rsidRPr="009B4911" w:rsidRDefault="009B4911" w:rsidP="009B4911">
      <w:pPr>
        <w:adjustRightInd w:val="0"/>
        <w:snapToGrid w:val="0"/>
        <w:spacing w:line="240" w:lineRule="atLeast"/>
        <w:jc w:val="center"/>
        <w:rPr>
          <w:rFonts w:asciiTheme="minorEastAsia" w:eastAsiaTheme="minorEastAsia" w:hAnsiTheme="minorEastAsia"/>
          <w:sz w:val="30"/>
          <w:szCs w:val="30"/>
        </w:rPr>
      </w:pPr>
      <w:r w:rsidRPr="009B4911">
        <w:rPr>
          <w:rFonts w:asciiTheme="minorEastAsia" w:eastAsiaTheme="minorEastAsia" w:hAnsiTheme="minorEastAsia" w:hint="eastAsia"/>
          <w:sz w:val="30"/>
          <w:szCs w:val="30"/>
        </w:rPr>
        <w:t>（征求意见稿）编制说明</w:t>
      </w:r>
    </w:p>
    <w:p w:rsidR="009B4911" w:rsidRDefault="009B4911" w:rsidP="009B4911">
      <w:pPr>
        <w:rPr>
          <w:rFonts w:eastAsia="仿宋_GB2312"/>
          <w:sz w:val="32"/>
          <w:szCs w:val="32"/>
        </w:rPr>
      </w:pPr>
    </w:p>
    <w:p w:rsidR="009B4911" w:rsidRPr="009B4911" w:rsidRDefault="009B4911" w:rsidP="009B4911">
      <w:pPr>
        <w:spacing w:line="300" w:lineRule="auto"/>
        <w:rPr>
          <w:rFonts w:ascii="仿宋" w:eastAsia="仿宋" w:hAnsi="仿宋"/>
          <w:b/>
          <w:sz w:val="24"/>
        </w:rPr>
      </w:pPr>
      <w:r w:rsidRPr="009B4911">
        <w:rPr>
          <w:rFonts w:ascii="仿宋" w:eastAsia="仿宋" w:hAnsi="仿宋" w:hint="eastAsia"/>
          <w:b/>
          <w:sz w:val="24"/>
        </w:rPr>
        <w:t xml:space="preserve">1  </w:t>
      </w:r>
      <w:r w:rsidRPr="009B4911">
        <w:rPr>
          <w:rFonts w:ascii="仿宋" w:eastAsia="仿宋" w:hAnsi="仿宋" w:cs="宋体" w:hint="eastAsia"/>
          <w:b/>
          <w:spacing w:val="6"/>
          <w:sz w:val="24"/>
        </w:rPr>
        <w:t>任务来源、协作单位</w:t>
      </w:r>
    </w:p>
    <w:p w:rsidR="009B4911" w:rsidRPr="009B4911" w:rsidRDefault="009B4911" w:rsidP="009B4911">
      <w:pPr>
        <w:spacing w:line="300" w:lineRule="auto"/>
        <w:rPr>
          <w:rFonts w:ascii="仿宋" w:eastAsia="仿宋" w:hAnsi="仿宋" w:cs="宋体"/>
          <w:b/>
          <w:spacing w:val="6"/>
          <w:sz w:val="24"/>
        </w:rPr>
      </w:pPr>
      <w:r w:rsidRPr="009B4911">
        <w:rPr>
          <w:rFonts w:ascii="仿宋" w:eastAsia="仿宋" w:hAnsi="仿宋" w:hint="eastAsia"/>
          <w:b/>
          <w:sz w:val="24"/>
        </w:rPr>
        <w:t xml:space="preserve">1.1  </w:t>
      </w:r>
      <w:r w:rsidRPr="009B4911">
        <w:rPr>
          <w:rFonts w:ascii="仿宋" w:eastAsia="仿宋" w:hAnsi="仿宋" w:cs="宋体" w:hint="eastAsia"/>
          <w:b/>
          <w:spacing w:val="6"/>
          <w:sz w:val="24"/>
        </w:rPr>
        <w:t>任务来源</w:t>
      </w:r>
    </w:p>
    <w:p w:rsidR="009B4911" w:rsidRPr="009B4911" w:rsidRDefault="000F326B" w:rsidP="000F326B">
      <w:pPr>
        <w:spacing w:line="300" w:lineRule="auto"/>
        <w:ind w:firstLineChars="200" w:firstLine="504"/>
        <w:rPr>
          <w:rFonts w:ascii="仿宋" w:eastAsia="仿宋" w:hAnsi="仿宋" w:cs="宋体"/>
          <w:spacing w:val="6"/>
          <w:sz w:val="24"/>
        </w:rPr>
      </w:pPr>
      <w:r w:rsidRPr="000F326B">
        <w:rPr>
          <w:rFonts w:ascii="仿宋" w:eastAsia="仿宋" w:hAnsi="仿宋" w:cs="宋体" w:hint="eastAsia"/>
          <w:spacing w:val="6"/>
          <w:sz w:val="24"/>
        </w:rPr>
        <w:t>根据中国城市</w:t>
      </w:r>
      <w:r w:rsidRPr="000F326B">
        <w:rPr>
          <w:rFonts w:ascii="仿宋" w:eastAsia="仿宋" w:hAnsi="仿宋" w:cs="宋体"/>
          <w:spacing w:val="6"/>
          <w:sz w:val="24"/>
        </w:rPr>
        <w:t>轨道交通协会</w:t>
      </w:r>
      <w:r w:rsidRPr="000F326B">
        <w:rPr>
          <w:rFonts w:ascii="仿宋" w:eastAsia="仿宋" w:hAnsi="仿宋" w:cs="宋体" w:hint="eastAsia"/>
          <w:spacing w:val="6"/>
          <w:sz w:val="24"/>
        </w:rPr>
        <w:t>“中城轨[</w:t>
      </w:r>
      <w:r w:rsidRPr="000F326B">
        <w:rPr>
          <w:rFonts w:ascii="仿宋" w:eastAsia="仿宋" w:hAnsi="仿宋" w:cs="宋体"/>
          <w:spacing w:val="6"/>
          <w:sz w:val="24"/>
        </w:rPr>
        <w:t>2018</w:t>
      </w:r>
      <w:r w:rsidRPr="000F326B">
        <w:rPr>
          <w:rFonts w:ascii="仿宋" w:eastAsia="仿宋" w:hAnsi="仿宋" w:cs="宋体" w:hint="eastAsia"/>
          <w:spacing w:val="6"/>
          <w:sz w:val="24"/>
        </w:rPr>
        <w:t>]</w:t>
      </w:r>
      <w:r w:rsidRPr="000F326B">
        <w:rPr>
          <w:rFonts w:ascii="仿宋" w:eastAsia="仿宋" w:hAnsi="仿宋" w:cs="宋体"/>
          <w:spacing w:val="6"/>
          <w:sz w:val="24"/>
        </w:rPr>
        <w:t>035</w:t>
      </w:r>
      <w:r w:rsidRPr="000F326B">
        <w:rPr>
          <w:rFonts w:ascii="仿宋" w:eastAsia="仿宋" w:hAnsi="仿宋" w:cs="宋体" w:hint="eastAsia"/>
          <w:spacing w:val="6"/>
          <w:sz w:val="24"/>
        </w:rPr>
        <w:t>号-关于下达中国城市轨道交通协会2</w:t>
      </w:r>
      <w:r w:rsidRPr="000F326B">
        <w:rPr>
          <w:rFonts w:ascii="仿宋" w:eastAsia="仿宋" w:hAnsi="仿宋" w:cs="宋体"/>
          <w:spacing w:val="6"/>
          <w:sz w:val="24"/>
        </w:rPr>
        <w:t>018</w:t>
      </w:r>
      <w:r w:rsidRPr="000F326B">
        <w:rPr>
          <w:rFonts w:ascii="仿宋" w:eastAsia="仿宋" w:hAnsi="仿宋" w:cs="宋体" w:hint="eastAsia"/>
          <w:spacing w:val="6"/>
          <w:sz w:val="24"/>
        </w:rPr>
        <w:t>年第一批三次团体标准修订计划的通知”</w:t>
      </w:r>
      <w:r w:rsidR="00E356EA" w:rsidRPr="00E356EA">
        <w:rPr>
          <w:rFonts w:ascii="仿宋" w:eastAsia="仿宋" w:hAnsi="仿宋" w:cs="宋体" w:hint="eastAsia"/>
          <w:spacing w:val="6"/>
          <w:sz w:val="24"/>
          <w:rPrChange w:id="5" w:author="王锋" w:date="2020-02-19T16:34:00Z">
            <w:rPr>
              <w:rFonts w:ascii="仿宋" w:eastAsia="仿宋" w:hAnsi="仿宋" w:cs="宋体" w:hint="eastAsia"/>
              <w:spacing w:val="6"/>
              <w:sz w:val="24"/>
              <w:highlight w:val="green"/>
            </w:rPr>
          </w:rPrChange>
        </w:rPr>
        <w:t>（项目编号：</w:t>
      </w:r>
      <w:r w:rsidR="00E356EA" w:rsidRPr="00E356EA">
        <w:rPr>
          <w:rFonts w:ascii="仿宋" w:eastAsia="仿宋" w:hAnsi="仿宋" w:cs="宋体"/>
          <w:spacing w:val="6"/>
          <w:sz w:val="24"/>
          <w:rPrChange w:id="6" w:author="王锋" w:date="2020-02-19T16:34:00Z">
            <w:rPr>
              <w:rFonts w:ascii="仿宋" w:eastAsia="仿宋" w:hAnsi="仿宋" w:cs="宋体"/>
              <w:spacing w:val="6"/>
              <w:sz w:val="24"/>
              <w:highlight w:val="green"/>
            </w:rPr>
          </w:rPrChange>
        </w:rPr>
        <w:t>201819-T-0001 项目名称</w:t>
      </w:r>
      <w:r w:rsidR="00E356EA" w:rsidRPr="00E356EA">
        <w:rPr>
          <w:rFonts w:ascii="仿宋" w:eastAsia="仿宋" w:hAnsi="仿宋" w:cs="宋体" w:hint="eastAsia"/>
          <w:spacing w:val="6"/>
          <w:sz w:val="24"/>
          <w:rPrChange w:id="7" w:author="王锋" w:date="2020-02-19T16:34:00Z">
            <w:rPr>
              <w:rFonts w:ascii="仿宋" w:eastAsia="仿宋" w:hAnsi="仿宋" w:cs="宋体" w:hint="eastAsia"/>
              <w:spacing w:val="6"/>
              <w:sz w:val="24"/>
              <w:highlight w:val="green"/>
            </w:rPr>
          </w:rPrChange>
        </w:rPr>
        <w:t>：</w:t>
      </w:r>
      <w:r w:rsidR="00E356EA" w:rsidRPr="00E356EA">
        <w:rPr>
          <w:rFonts w:ascii="仿宋" w:eastAsia="仿宋" w:hAnsi="仿宋" w:cs="宋体"/>
          <w:spacing w:val="6"/>
          <w:sz w:val="24"/>
          <w:rPrChange w:id="8" w:author="王锋" w:date="2020-02-19T16:34:00Z">
            <w:rPr>
              <w:rFonts w:ascii="仿宋" w:eastAsia="仿宋" w:hAnsi="仿宋" w:cs="宋体"/>
              <w:spacing w:val="6"/>
              <w:sz w:val="24"/>
              <w:highlight w:val="green"/>
            </w:rPr>
          </w:rPrChange>
        </w:rPr>
        <w:t>地铁区间疏散平台技术</w:t>
      </w:r>
      <w:ins w:id="9" w:author="Yi, Sunny" w:date="2020-01-20T11:41:00Z">
        <w:r w:rsidR="00E356EA" w:rsidRPr="00E356EA">
          <w:rPr>
            <w:rFonts w:ascii="仿宋" w:eastAsia="仿宋" w:hAnsi="仿宋" w:cs="宋体" w:hint="eastAsia"/>
            <w:spacing w:val="6"/>
            <w:sz w:val="24"/>
            <w:rPrChange w:id="10" w:author="王锋" w:date="2020-02-19T16:34:00Z">
              <w:rPr>
                <w:rFonts w:ascii="仿宋" w:eastAsia="仿宋" w:hAnsi="仿宋" w:cs="宋体" w:hint="eastAsia"/>
                <w:spacing w:val="6"/>
                <w:sz w:val="24"/>
                <w:highlight w:val="green"/>
              </w:rPr>
            </w:rPrChange>
          </w:rPr>
          <w:t>规范</w:t>
        </w:r>
      </w:ins>
      <w:del w:id="11" w:author="Yi, Sunny" w:date="2020-01-20T11:41:00Z">
        <w:r w:rsidR="00E356EA" w:rsidRPr="00E356EA">
          <w:rPr>
            <w:rFonts w:ascii="仿宋" w:eastAsia="仿宋" w:hAnsi="仿宋" w:cs="宋体"/>
            <w:spacing w:val="6"/>
            <w:sz w:val="24"/>
            <w:rPrChange w:id="12" w:author="王锋" w:date="2020-02-19T16:34:00Z">
              <w:rPr>
                <w:rFonts w:ascii="仿宋" w:eastAsia="仿宋" w:hAnsi="仿宋" w:cs="宋体"/>
                <w:spacing w:val="6"/>
                <w:sz w:val="24"/>
                <w:highlight w:val="green"/>
              </w:rPr>
            </w:rPrChange>
          </w:rPr>
          <w:delText>规程</w:delText>
        </w:r>
      </w:del>
      <w:r w:rsidR="00E356EA" w:rsidRPr="00E356EA">
        <w:rPr>
          <w:rFonts w:ascii="仿宋" w:eastAsia="仿宋" w:hAnsi="仿宋" w:cs="宋体" w:hint="eastAsia"/>
          <w:spacing w:val="6"/>
          <w:sz w:val="24"/>
          <w:rPrChange w:id="13" w:author="王锋" w:date="2020-02-19T16:34:00Z">
            <w:rPr>
              <w:rFonts w:ascii="仿宋" w:eastAsia="仿宋" w:hAnsi="仿宋" w:cs="宋体" w:hint="eastAsia"/>
              <w:spacing w:val="6"/>
              <w:sz w:val="24"/>
              <w:highlight w:val="green"/>
            </w:rPr>
          </w:rPrChange>
        </w:rPr>
        <w:t>）</w:t>
      </w:r>
      <w:r w:rsidRPr="000F326B">
        <w:rPr>
          <w:rFonts w:ascii="仿宋" w:eastAsia="仿宋" w:hAnsi="仿宋" w:cs="宋体" w:hint="eastAsia"/>
          <w:spacing w:val="6"/>
          <w:sz w:val="24"/>
        </w:rPr>
        <w:t>的要求，</w:t>
      </w:r>
      <w:r w:rsidR="002776CE">
        <w:rPr>
          <w:rFonts w:ascii="仿宋" w:eastAsia="仿宋" w:hAnsi="仿宋" w:cs="宋体" w:hint="eastAsia"/>
          <w:spacing w:val="6"/>
          <w:sz w:val="24"/>
        </w:rPr>
        <w:t>特</w:t>
      </w:r>
      <w:r w:rsidR="00395551">
        <w:rPr>
          <w:rFonts w:ascii="仿宋" w:eastAsia="仿宋" w:hAnsi="仿宋" w:cs="宋体" w:hint="eastAsia"/>
          <w:spacing w:val="6"/>
          <w:sz w:val="24"/>
        </w:rPr>
        <w:t>开展</w:t>
      </w:r>
      <w:r w:rsidR="008F4B7F">
        <w:rPr>
          <w:rFonts w:ascii="仿宋" w:eastAsia="仿宋" w:hAnsi="仿宋" w:cs="宋体" w:hint="eastAsia"/>
          <w:spacing w:val="6"/>
          <w:sz w:val="24"/>
        </w:rPr>
        <w:t>此</w:t>
      </w:r>
      <w:ins w:id="14" w:author="Yi, Sunny" w:date="2020-01-20T11:41:00Z">
        <w:r w:rsidR="00DA4F2D">
          <w:rPr>
            <w:rFonts w:ascii="仿宋" w:eastAsia="仿宋" w:hAnsi="仿宋" w:cs="宋体" w:hint="eastAsia"/>
            <w:spacing w:val="6"/>
            <w:sz w:val="24"/>
          </w:rPr>
          <w:t>规范</w:t>
        </w:r>
      </w:ins>
      <w:del w:id="15" w:author="Yi, Sunny" w:date="2020-01-20T11:41:00Z">
        <w:r w:rsidR="008F4B7F" w:rsidDel="00DA4F2D">
          <w:rPr>
            <w:rFonts w:ascii="仿宋" w:eastAsia="仿宋" w:hAnsi="仿宋" w:cs="宋体" w:hint="eastAsia"/>
            <w:spacing w:val="6"/>
            <w:sz w:val="24"/>
          </w:rPr>
          <w:delText>规程</w:delText>
        </w:r>
      </w:del>
      <w:r w:rsidR="008F4B7F">
        <w:rPr>
          <w:rFonts w:ascii="仿宋" w:eastAsia="仿宋" w:hAnsi="仿宋" w:cs="宋体" w:hint="eastAsia"/>
          <w:spacing w:val="6"/>
          <w:sz w:val="24"/>
        </w:rPr>
        <w:t>的编制</w:t>
      </w:r>
      <w:r w:rsidR="00395551">
        <w:rPr>
          <w:rFonts w:ascii="仿宋" w:eastAsia="仿宋" w:hAnsi="仿宋" w:cs="宋体" w:hint="eastAsia"/>
          <w:spacing w:val="6"/>
          <w:sz w:val="24"/>
        </w:rPr>
        <w:t>工作</w:t>
      </w:r>
      <w:r>
        <w:rPr>
          <w:rFonts w:ascii="仿宋" w:eastAsia="仿宋" w:hAnsi="仿宋" w:cs="宋体" w:hint="eastAsia"/>
          <w:spacing w:val="6"/>
          <w:sz w:val="24"/>
        </w:rPr>
        <w:t>。</w:t>
      </w:r>
    </w:p>
    <w:p w:rsidR="009B4911" w:rsidRDefault="009B4911" w:rsidP="009B4911">
      <w:pPr>
        <w:spacing w:line="300" w:lineRule="auto"/>
        <w:rPr>
          <w:rFonts w:ascii="仿宋" w:eastAsia="仿宋" w:hAnsi="仿宋" w:cs="宋体"/>
          <w:b/>
          <w:spacing w:val="6"/>
          <w:sz w:val="24"/>
        </w:rPr>
      </w:pPr>
      <w:r w:rsidRPr="009B4911">
        <w:rPr>
          <w:rFonts w:ascii="仿宋" w:eastAsia="仿宋" w:hAnsi="仿宋" w:cs="宋体" w:hint="eastAsia"/>
          <w:b/>
          <w:spacing w:val="6"/>
          <w:sz w:val="24"/>
        </w:rPr>
        <w:t>1.2  协作单位</w:t>
      </w:r>
    </w:p>
    <w:p w:rsidR="008F4B7F" w:rsidRDefault="008F4B7F" w:rsidP="008F4B7F">
      <w:pPr>
        <w:spacing w:line="300" w:lineRule="auto"/>
        <w:ind w:firstLineChars="300" w:firstLine="756"/>
        <w:rPr>
          <w:rFonts w:ascii="仿宋" w:eastAsia="仿宋" w:hAnsi="仿宋" w:cs="宋体"/>
          <w:spacing w:val="6"/>
          <w:sz w:val="24"/>
        </w:rPr>
      </w:pPr>
      <w:r w:rsidRPr="000F326B">
        <w:rPr>
          <w:rFonts w:ascii="仿宋" w:eastAsia="仿宋" w:hAnsi="仿宋" w:cs="宋体" w:hint="eastAsia"/>
          <w:spacing w:val="6"/>
          <w:sz w:val="24"/>
        </w:rPr>
        <w:t>北京市市政工程设计研究总院有限公司</w:t>
      </w:r>
    </w:p>
    <w:p w:rsidR="008F4B7F" w:rsidRPr="008F4B7F" w:rsidRDefault="008F4B7F" w:rsidP="008F4B7F">
      <w:pPr>
        <w:spacing w:line="300" w:lineRule="auto"/>
        <w:ind w:firstLineChars="300" w:firstLine="756"/>
        <w:rPr>
          <w:rFonts w:ascii="仿宋" w:eastAsia="仿宋" w:hAnsi="仿宋" w:cs="宋体"/>
          <w:spacing w:val="6"/>
          <w:sz w:val="24"/>
        </w:rPr>
      </w:pPr>
      <w:r w:rsidRPr="000F326B">
        <w:rPr>
          <w:rFonts w:ascii="仿宋" w:eastAsia="仿宋" w:hAnsi="仿宋" w:cs="宋体" w:hint="eastAsia"/>
          <w:spacing w:val="6"/>
          <w:sz w:val="24"/>
        </w:rPr>
        <w:t>北京城建设计发展集团股份有限公司</w:t>
      </w:r>
    </w:p>
    <w:tbl>
      <w:tblPr>
        <w:tblW w:w="7927" w:type="dxa"/>
        <w:jc w:val="center"/>
        <w:tblLayout w:type="fixed"/>
        <w:tblLook w:val="04A0"/>
      </w:tblPr>
      <w:tblGrid>
        <w:gridCol w:w="7927"/>
      </w:tblGrid>
      <w:tr w:rsidR="000F326B" w:rsidRPr="001B3C28" w:rsidTr="000F326B">
        <w:trPr>
          <w:jc w:val="center"/>
        </w:trPr>
        <w:tc>
          <w:tcPr>
            <w:tcW w:w="7927" w:type="dxa"/>
            <w:shd w:val="clear" w:color="auto" w:fill="auto"/>
          </w:tcPr>
          <w:p w:rsidR="000F326B" w:rsidRPr="000F326B" w:rsidRDefault="000F326B" w:rsidP="000F326B">
            <w:pPr>
              <w:spacing w:line="300" w:lineRule="auto"/>
              <w:rPr>
                <w:rFonts w:ascii="仿宋" w:eastAsia="仿宋" w:hAnsi="仿宋" w:cs="宋体"/>
                <w:spacing w:val="6"/>
                <w:sz w:val="24"/>
              </w:rPr>
            </w:pPr>
            <w:r w:rsidRPr="000F326B">
              <w:rPr>
                <w:rFonts w:ascii="仿宋" w:eastAsia="仿宋" w:hAnsi="仿宋" w:cs="宋体" w:hint="eastAsia"/>
                <w:spacing w:val="6"/>
                <w:sz w:val="24"/>
              </w:rPr>
              <w:t>中国安全生产科学研究院</w:t>
            </w:r>
          </w:p>
          <w:p w:rsidR="000F326B" w:rsidRPr="000F326B" w:rsidRDefault="000F326B" w:rsidP="000F326B">
            <w:pPr>
              <w:spacing w:line="300" w:lineRule="auto"/>
              <w:rPr>
                <w:rFonts w:ascii="仿宋" w:eastAsia="仿宋" w:hAnsi="仿宋" w:cs="宋体"/>
                <w:spacing w:val="6"/>
                <w:sz w:val="24"/>
              </w:rPr>
            </w:pPr>
            <w:r w:rsidRPr="000F326B">
              <w:rPr>
                <w:rFonts w:ascii="仿宋" w:eastAsia="仿宋" w:hAnsi="仿宋" w:cs="宋体"/>
                <w:spacing w:val="6"/>
                <w:sz w:val="24"/>
              </w:rPr>
              <w:t>北京城市快轨建设管理有限公司</w:t>
            </w:r>
          </w:p>
          <w:p w:rsidR="000F326B" w:rsidRPr="000F326B" w:rsidRDefault="000F326B" w:rsidP="000F326B">
            <w:pPr>
              <w:spacing w:line="300" w:lineRule="auto"/>
              <w:rPr>
                <w:rFonts w:ascii="仿宋" w:eastAsia="仿宋" w:hAnsi="仿宋" w:cs="宋体"/>
                <w:spacing w:val="6"/>
                <w:sz w:val="24"/>
              </w:rPr>
            </w:pPr>
            <w:r w:rsidRPr="000F326B">
              <w:rPr>
                <w:rFonts w:ascii="仿宋" w:eastAsia="仿宋" w:hAnsi="仿宋" w:cs="宋体" w:hint="eastAsia"/>
                <w:spacing w:val="6"/>
                <w:sz w:val="24"/>
              </w:rPr>
              <w:t>中铁电气化局集团有限公司</w:t>
            </w:r>
          </w:p>
          <w:p w:rsidR="000F326B" w:rsidRPr="000F326B" w:rsidRDefault="000F326B" w:rsidP="000F326B">
            <w:pPr>
              <w:spacing w:line="300" w:lineRule="auto"/>
              <w:rPr>
                <w:rFonts w:ascii="仿宋" w:eastAsia="仿宋" w:hAnsi="仿宋" w:cs="宋体"/>
                <w:spacing w:val="6"/>
                <w:sz w:val="24"/>
              </w:rPr>
            </w:pPr>
            <w:r w:rsidRPr="000F326B">
              <w:rPr>
                <w:rFonts w:ascii="仿宋" w:eastAsia="仿宋" w:hAnsi="仿宋" w:cs="宋体" w:hint="eastAsia"/>
                <w:spacing w:val="6"/>
                <w:sz w:val="24"/>
              </w:rPr>
              <w:t>北京玻钢院复合材料有限公司</w:t>
            </w:r>
          </w:p>
          <w:p w:rsidR="000F326B" w:rsidRPr="000F326B" w:rsidRDefault="000F326B" w:rsidP="000F326B">
            <w:pPr>
              <w:spacing w:line="300" w:lineRule="auto"/>
              <w:rPr>
                <w:rFonts w:ascii="仿宋" w:eastAsia="仿宋" w:hAnsi="仿宋" w:cs="宋体"/>
                <w:spacing w:val="6"/>
                <w:sz w:val="24"/>
              </w:rPr>
            </w:pPr>
            <w:r w:rsidRPr="000F326B">
              <w:rPr>
                <w:rFonts w:ascii="仿宋" w:eastAsia="仿宋" w:hAnsi="仿宋" w:cs="宋体" w:hint="eastAsia"/>
                <w:spacing w:val="6"/>
                <w:sz w:val="24"/>
              </w:rPr>
              <w:t>北京惠诚基业工程技术有限责任公司</w:t>
            </w:r>
          </w:p>
          <w:p w:rsidR="000F326B" w:rsidRPr="000F326B" w:rsidRDefault="000F326B" w:rsidP="000F326B">
            <w:pPr>
              <w:spacing w:line="300" w:lineRule="auto"/>
              <w:rPr>
                <w:rFonts w:ascii="仿宋" w:eastAsia="仿宋" w:hAnsi="仿宋" w:cs="宋体"/>
                <w:spacing w:val="6"/>
                <w:sz w:val="24"/>
              </w:rPr>
            </w:pPr>
            <w:r w:rsidRPr="000F326B">
              <w:rPr>
                <w:rFonts w:ascii="仿宋" w:eastAsia="仿宋" w:hAnsi="仿宋" w:cs="宋体"/>
                <w:spacing w:val="6"/>
                <w:sz w:val="24"/>
              </w:rPr>
              <w:t>建华建材（中国）有限公司</w:t>
            </w:r>
          </w:p>
          <w:p w:rsidR="000F326B" w:rsidRPr="000F326B" w:rsidRDefault="000F326B" w:rsidP="000F326B">
            <w:pPr>
              <w:spacing w:line="300" w:lineRule="auto"/>
              <w:rPr>
                <w:rFonts w:ascii="仿宋" w:eastAsia="仿宋" w:hAnsi="仿宋" w:cs="宋体"/>
                <w:spacing w:val="6"/>
                <w:sz w:val="24"/>
              </w:rPr>
            </w:pPr>
            <w:r w:rsidRPr="000F326B">
              <w:rPr>
                <w:rFonts w:ascii="仿宋" w:eastAsia="仿宋" w:hAnsi="仿宋" w:cs="宋体" w:hint="eastAsia"/>
                <w:spacing w:val="6"/>
                <w:sz w:val="24"/>
              </w:rPr>
              <w:t>中铁工程设计咨询集团有限公司</w:t>
            </w:r>
          </w:p>
          <w:p w:rsidR="000F326B" w:rsidRPr="000F326B" w:rsidRDefault="000F326B" w:rsidP="000F326B">
            <w:pPr>
              <w:spacing w:line="300" w:lineRule="auto"/>
              <w:rPr>
                <w:rFonts w:ascii="仿宋" w:eastAsia="仿宋" w:hAnsi="仿宋" w:cs="宋体"/>
                <w:spacing w:val="6"/>
                <w:sz w:val="24"/>
              </w:rPr>
            </w:pPr>
            <w:r w:rsidRPr="000F326B">
              <w:rPr>
                <w:rFonts w:ascii="仿宋" w:eastAsia="仿宋" w:hAnsi="仿宋" w:cs="宋体"/>
                <w:spacing w:val="6"/>
                <w:sz w:val="24"/>
              </w:rPr>
              <w:t>河北巨弘建筑工程有限公司</w:t>
            </w:r>
          </w:p>
          <w:p w:rsidR="000F326B" w:rsidRPr="000F326B" w:rsidRDefault="000F326B" w:rsidP="000F326B">
            <w:pPr>
              <w:spacing w:line="300" w:lineRule="auto"/>
              <w:rPr>
                <w:rFonts w:ascii="仿宋" w:eastAsia="仿宋" w:hAnsi="仿宋" w:cs="宋体"/>
                <w:spacing w:val="6"/>
                <w:sz w:val="24"/>
              </w:rPr>
            </w:pPr>
            <w:r w:rsidRPr="000F326B">
              <w:rPr>
                <w:rFonts w:ascii="仿宋" w:eastAsia="仿宋" w:hAnsi="仿宋" w:cs="宋体" w:hint="eastAsia"/>
                <w:spacing w:val="6"/>
                <w:sz w:val="24"/>
              </w:rPr>
              <w:t>铁科院（北京）工程咨询有限公司</w:t>
            </w:r>
          </w:p>
          <w:p w:rsidR="000F326B" w:rsidRPr="000F326B" w:rsidRDefault="000F326B" w:rsidP="000F326B">
            <w:pPr>
              <w:spacing w:line="300" w:lineRule="auto"/>
              <w:rPr>
                <w:rFonts w:ascii="仿宋" w:eastAsia="仿宋" w:hAnsi="仿宋" w:cs="宋体"/>
                <w:spacing w:val="6"/>
                <w:sz w:val="24"/>
              </w:rPr>
            </w:pPr>
            <w:r w:rsidRPr="000F326B">
              <w:rPr>
                <w:rFonts w:ascii="仿宋" w:eastAsia="仿宋" w:hAnsi="仿宋" w:cs="宋体" w:hint="eastAsia"/>
                <w:spacing w:val="6"/>
                <w:sz w:val="24"/>
              </w:rPr>
              <w:t>喜利得（中国）商贸有限公司</w:t>
            </w:r>
          </w:p>
          <w:p w:rsidR="000F326B" w:rsidRPr="000F326B" w:rsidRDefault="000F326B" w:rsidP="000F326B">
            <w:pPr>
              <w:spacing w:line="300" w:lineRule="auto"/>
              <w:rPr>
                <w:rFonts w:ascii="仿宋" w:eastAsia="仿宋" w:hAnsi="仿宋" w:cs="宋体"/>
                <w:spacing w:val="6"/>
                <w:sz w:val="24"/>
              </w:rPr>
            </w:pPr>
            <w:r w:rsidRPr="000F326B">
              <w:rPr>
                <w:rFonts w:ascii="仿宋" w:eastAsia="仿宋" w:hAnsi="仿宋" w:cs="宋体" w:hint="eastAsia"/>
                <w:spacing w:val="6"/>
                <w:sz w:val="24"/>
              </w:rPr>
              <w:t>北京京铁瑞达建设有限公司</w:t>
            </w:r>
          </w:p>
          <w:p w:rsidR="000F326B" w:rsidRPr="000F326B" w:rsidRDefault="000F326B" w:rsidP="000F326B">
            <w:pPr>
              <w:spacing w:line="300" w:lineRule="auto"/>
              <w:rPr>
                <w:rFonts w:ascii="仿宋" w:eastAsia="仿宋" w:hAnsi="仿宋" w:cs="宋体"/>
                <w:spacing w:val="6"/>
                <w:sz w:val="24"/>
              </w:rPr>
            </w:pPr>
            <w:r w:rsidRPr="000F326B">
              <w:rPr>
                <w:rFonts w:ascii="仿宋" w:eastAsia="仿宋" w:hAnsi="仿宋" w:cs="宋体" w:hint="eastAsia"/>
                <w:spacing w:val="6"/>
                <w:sz w:val="24"/>
              </w:rPr>
              <w:t>保定立平新型建材制造有限公司</w:t>
            </w:r>
          </w:p>
        </w:tc>
      </w:tr>
    </w:tbl>
    <w:p w:rsidR="009B4911" w:rsidRPr="009B4911" w:rsidRDefault="009B4911" w:rsidP="009B4911">
      <w:pPr>
        <w:spacing w:line="300" w:lineRule="auto"/>
        <w:rPr>
          <w:rFonts w:ascii="仿宋" w:eastAsia="仿宋" w:hAnsi="仿宋"/>
          <w:b/>
          <w:sz w:val="24"/>
        </w:rPr>
      </w:pPr>
      <w:r w:rsidRPr="009B4911">
        <w:rPr>
          <w:rFonts w:ascii="仿宋" w:eastAsia="仿宋" w:hAnsi="仿宋" w:hint="eastAsia"/>
          <w:b/>
          <w:sz w:val="24"/>
        </w:rPr>
        <w:t xml:space="preserve">2  </w:t>
      </w:r>
      <w:r w:rsidR="009C31CB">
        <w:rPr>
          <w:rFonts w:ascii="仿宋" w:eastAsia="仿宋" w:hAnsi="仿宋" w:hint="eastAsia"/>
          <w:b/>
          <w:sz w:val="24"/>
        </w:rPr>
        <w:t>编制</w:t>
      </w:r>
      <w:r w:rsidRPr="009B4911">
        <w:rPr>
          <w:rFonts w:ascii="仿宋" w:eastAsia="仿宋" w:hAnsi="仿宋" w:hint="eastAsia"/>
          <w:b/>
          <w:sz w:val="24"/>
        </w:rPr>
        <w:t>工作组简况</w:t>
      </w:r>
    </w:p>
    <w:p w:rsidR="009B4911" w:rsidRPr="009B4911" w:rsidRDefault="009B4911" w:rsidP="009B4911">
      <w:pPr>
        <w:spacing w:line="300" w:lineRule="auto"/>
        <w:rPr>
          <w:rFonts w:ascii="仿宋" w:eastAsia="仿宋" w:hAnsi="仿宋"/>
          <w:b/>
          <w:sz w:val="24"/>
        </w:rPr>
      </w:pPr>
      <w:r w:rsidRPr="009B4911">
        <w:rPr>
          <w:rFonts w:ascii="仿宋" w:eastAsia="仿宋" w:hAnsi="仿宋" w:hint="eastAsia"/>
          <w:b/>
          <w:sz w:val="24"/>
        </w:rPr>
        <w:t xml:space="preserve">2.1  </w:t>
      </w:r>
      <w:r w:rsidR="009C31CB">
        <w:rPr>
          <w:rFonts w:ascii="仿宋" w:eastAsia="仿宋" w:hAnsi="仿宋" w:hint="eastAsia"/>
          <w:b/>
          <w:sz w:val="24"/>
        </w:rPr>
        <w:t>编制</w:t>
      </w:r>
      <w:r w:rsidRPr="009B4911">
        <w:rPr>
          <w:rFonts w:ascii="仿宋" w:eastAsia="仿宋" w:hAnsi="仿宋" w:hint="eastAsia"/>
          <w:b/>
          <w:sz w:val="24"/>
        </w:rPr>
        <w:t>工作组及其成员情况</w:t>
      </w:r>
    </w:p>
    <w:tbl>
      <w:tblPr>
        <w:tblW w:w="7792" w:type="dxa"/>
        <w:jc w:val="center"/>
        <w:tblLayout w:type="fixed"/>
        <w:tblLook w:val="04A0"/>
      </w:tblPr>
      <w:tblGrid>
        <w:gridCol w:w="697"/>
        <w:gridCol w:w="974"/>
        <w:gridCol w:w="1018"/>
        <w:gridCol w:w="5103"/>
      </w:tblGrid>
      <w:tr w:rsidR="00EC6686" w:rsidRPr="00A222D7" w:rsidTr="00881404">
        <w:trPr>
          <w:trHeight w:val="75"/>
          <w:jc w:val="center"/>
        </w:trPr>
        <w:tc>
          <w:tcPr>
            <w:tcW w:w="6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6686" w:rsidRPr="00A222D7" w:rsidRDefault="00EC6686" w:rsidP="00AB1D01">
            <w:pPr>
              <w:widowControl/>
              <w:jc w:val="center"/>
              <w:rPr>
                <w:rFonts w:ascii="宋体" w:hAnsi="宋体" w:cs="宋体"/>
                <w:color w:val="000000"/>
                <w:kern w:val="0"/>
                <w:sz w:val="22"/>
              </w:rPr>
            </w:pPr>
            <w:r w:rsidRPr="00A222D7">
              <w:rPr>
                <w:rFonts w:ascii="宋体" w:hAnsi="宋体" w:cs="宋体" w:hint="eastAsia"/>
                <w:color w:val="000000"/>
                <w:kern w:val="0"/>
                <w:sz w:val="22"/>
              </w:rPr>
              <w:t>序号</w:t>
            </w:r>
          </w:p>
        </w:tc>
        <w:tc>
          <w:tcPr>
            <w:tcW w:w="974" w:type="dxa"/>
            <w:tcBorders>
              <w:top w:val="single" w:sz="4" w:space="0" w:color="auto"/>
              <w:left w:val="nil"/>
              <w:bottom w:val="single" w:sz="4" w:space="0" w:color="auto"/>
              <w:right w:val="single" w:sz="4" w:space="0" w:color="auto"/>
            </w:tcBorders>
            <w:shd w:val="clear" w:color="auto" w:fill="auto"/>
            <w:noWrap/>
            <w:vAlign w:val="center"/>
            <w:hideMark/>
          </w:tcPr>
          <w:p w:rsidR="00EC6686" w:rsidRPr="00A222D7" w:rsidRDefault="00EC6686" w:rsidP="00AB1D01">
            <w:pPr>
              <w:widowControl/>
              <w:jc w:val="center"/>
              <w:rPr>
                <w:rFonts w:ascii="宋体" w:hAnsi="宋体" w:cs="宋体"/>
                <w:color w:val="000000"/>
                <w:kern w:val="0"/>
                <w:sz w:val="22"/>
              </w:rPr>
            </w:pPr>
            <w:r w:rsidRPr="00A222D7">
              <w:rPr>
                <w:rFonts w:ascii="宋体" w:hAnsi="宋体" w:cs="宋体" w:hint="eastAsia"/>
                <w:color w:val="000000"/>
                <w:kern w:val="0"/>
                <w:sz w:val="22"/>
              </w:rPr>
              <w:t>姓名</w:t>
            </w:r>
          </w:p>
        </w:tc>
        <w:tc>
          <w:tcPr>
            <w:tcW w:w="1018" w:type="dxa"/>
            <w:tcBorders>
              <w:top w:val="single" w:sz="4" w:space="0" w:color="auto"/>
              <w:left w:val="nil"/>
              <w:bottom w:val="single" w:sz="4" w:space="0" w:color="auto"/>
              <w:right w:val="single" w:sz="4" w:space="0" w:color="auto"/>
            </w:tcBorders>
            <w:shd w:val="clear" w:color="auto" w:fill="auto"/>
            <w:noWrap/>
            <w:vAlign w:val="center"/>
            <w:hideMark/>
          </w:tcPr>
          <w:p w:rsidR="00EC6686" w:rsidRPr="00A222D7" w:rsidRDefault="00EC6686" w:rsidP="00AB1D01">
            <w:pPr>
              <w:widowControl/>
              <w:jc w:val="center"/>
              <w:rPr>
                <w:rFonts w:ascii="宋体" w:hAnsi="宋体" w:cs="宋体"/>
                <w:color w:val="000000"/>
                <w:kern w:val="0"/>
                <w:sz w:val="22"/>
              </w:rPr>
            </w:pPr>
            <w:r w:rsidRPr="00A222D7">
              <w:rPr>
                <w:rFonts w:ascii="宋体" w:hAnsi="宋体" w:cs="宋体" w:hint="eastAsia"/>
                <w:color w:val="000000"/>
                <w:kern w:val="0"/>
                <w:sz w:val="22"/>
              </w:rPr>
              <w:t>职称</w:t>
            </w:r>
          </w:p>
        </w:tc>
        <w:tc>
          <w:tcPr>
            <w:tcW w:w="5103" w:type="dxa"/>
            <w:tcBorders>
              <w:top w:val="single" w:sz="4" w:space="0" w:color="auto"/>
              <w:left w:val="nil"/>
              <w:bottom w:val="single" w:sz="4" w:space="0" w:color="auto"/>
              <w:right w:val="single" w:sz="4" w:space="0" w:color="auto"/>
            </w:tcBorders>
            <w:shd w:val="clear" w:color="auto" w:fill="auto"/>
            <w:noWrap/>
            <w:vAlign w:val="center"/>
            <w:hideMark/>
          </w:tcPr>
          <w:p w:rsidR="00EC6686" w:rsidRPr="00A222D7" w:rsidRDefault="00EC6686" w:rsidP="00AB1D01">
            <w:pPr>
              <w:widowControl/>
              <w:jc w:val="center"/>
              <w:rPr>
                <w:rFonts w:ascii="宋体" w:hAnsi="宋体" w:cs="宋体"/>
                <w:color w:val="000000"/>
                <w:kern w:val="0"/>
                <w:sz w:val="22"/>
              </w:rPr>
            </w:pPr>
            <w:r w:rsidRPr="00A222D7">
              <w:rPr>
                <w:rFonts w:ascii="宋体" w:hAnsi="宋体" w:cs="宋体" w:hint="eastAsia"/>
                <w:color w:val="000000"/>
                <w:kern w:val="0"/>
                <w:sz w:val="22"/>
              </w:rPr>
              <w:t>发起单位</w:t>
            </w:r>
          </w:p>
        </w:tc>
      </w:tr>
      <w:tr w:rsidR="00EC6686" w:rsidRPr="00A222D7" w:rsidTr="00881404">
        <w:trPr>
          <w:trHeight w:val="150"/>
          <w:jc w:val="center"/>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EC6686" w:rsidRPr="00A222D7" w:rsidRDefault="00EC6686" w:rsidP="00AB1D01">
            <w:pPr>
              <w:widowControl/>
              <w:jc w:val="center"/>
              <w:rPr>
                <w:rFonts w:ascii="宋体" w:hAnsi="宋体" w:cs="宋体"/>
                <w:color w:val="000000"/>
                <w:kern w:val="0"/>
                <w:sz w:val="22"/>
              </w:rPr>
            </w:pPr>
            <w:r w:rsidRPr="00A222D7">
              <w:rPr>
                <w:rFonts w:ascii="宋体" w:hAnsi="宋体" w:cs="宋体" w:hint="eastAsia"/>
                <w:color w:val="000000"/>
                <w:kern w:val="0"/>
                <w:sz w:val="22"/>
              </w:rPr>
              <w:t>1</w:t>
            </w:r>
          </w:p>
        </w:tc>
        <w:tc>
          <w:tcPr>
            <w:tcW w:w="974" w:type="dxa"/>
            <w:tcBorders>
              <w:top w:val="nil"/>
              <w:left w:val="nil"/>
              <w:bottom w:val="single" w:sz="4" w:space="0" w:color="auto"/>
              <w:right w:val="single" w:sz="4" w:space="0" w:color="auto"/>
            </w:tcBorders>
            <w:shd w:val="clear" w:color="auto" w:fill="auto"/>
            <w:noWrap/>
            <w:vAlign w:val="center"/>
            <w:hideMark/>
          </w:tcPr>
          <w:p w:rsidR="00EC6686" w:rsidRPr="00A40798" w:rsidRDefault="00EC6686"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高辛财</w:t>
            </w:r>
          </w:p>
        </w:tc>
        <w:tc>
          <w:tcPr>
            <w:tcW w:w="1018" w:type="dxa"/>
            <w:tcBorders>
              <w:top w:val="nil"/>
              <w:left w:val="nil"/>
              <w:bottom w:val="single" w:sz="4" w:space="0" w:color="auto"/>
              <w:right w:val="single" w:sz="4" w:space="0" w:color="auto"/>
            </w:tcBorders>
            <w:shd w:val="clear" w:color="auto" w:fill="auto"/>
            <w:noWrap/>
            <w:vAlign w:val="center"/>
            <w:hideMark/>
          </w:tcPr>
          <w:p w:rsidR="00EC6686" w:rsidRPr="00A40798" w:rsidRDefault="00EC6686"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教高</w:t>
            </w:r>
          </w:p>
        </w:tc>
        <w:tc>
          <w:tcPr>
            <w:tcW w:w="5103" w:type="dxa"/>
            <w:vMerge w:val="restart"/>
            <w:tcBorders>
              <w:top w:val="nil"/>
              <w:left w:val="single" w:sz="4" w:space="0" w:color="auto"/>
              <w:bottom w:val="single" w:sz="4" w:space="0" w:color="auto"/>
              <w:right w:val="single" w:sz="4" w:space="0" w:color="auto"/>
            </w:tcBorders>
            <w:shd w:val="clear" w:color="auto" w:fill="auto"/>
            <w:vAlign w:val="center"/>
            <w:hideMark/>
          </w:tcPr>
          <w:p w:rsidR="00EC6686" w:rsidRPr="00A40798" w:rsidRDefault="00EC6686"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北京市市政工程设计研究总院有限公司</w:t>
            </w:r>
          </w:p>
        </w:tc>
      </w:tr>
      <w:tr w:rsidR="000228D7" w:rsidRPr="00A222D7" w:rsidTr="00881404">
        <w:trPr>
          <w:trHeight w:val="75"/>
          <w:jc w:val="center"/>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0228D7" w:rsidRPr="00A222D7" w:rsidRDefault="000228D7" w:rsidP="00AB1D01">
            <w:pPr>
              <w:widowControl/>
              <w:jc w:val="center"/>
              <w:rPr>
                <w:rFonts w:ascii="宋体" w:hAnsi="宋体" w:cs="宋体"/>
                <w:color w:val="000000"/>
                <w:kern w:val="0"/>
                <w:sz w:val="22"/>
              </w:rPr>
            </w:pPr>
            <w:r w:rsidRPr="00A222D7">
              <w:rPr>
                <w:rFonts w:ascii="宋体" w:hAnsi="宋体" w:cs="宋体" w:hint="eastAsia"/>
                <w:color w:val="000000"/>
                <w:kern w:val="0"/>
                <w:sz w:val="22"/>
              </w:rPr>
              <w:t>2</w:t>
            </w:r>
          </w:p>
        </w:tc>
        <w:tc>
          <w:tcPr>
            <w:tcW w:w="974" w:type="dxa"/>
            <w:tcBorders>
              <w:top w:val="nil"/>
              <w:left w:val="nil"/>
              <w:bottom w:val="single" w:sz="4" w:space="0" w:color="auto"/>
              <w:right w:val="single" w:sz="4" w:space="0" w:color="auto"/>
            </w:tcBorders>
            <w:shd w:val="clear" w:color="auto" w:fill="auto"/>
            <w:noWrap/>
            <w:vAlign w:val="center"/>
            <w:hideMark/>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邹彪</w:t>
            </w:r>
          </w:p>
        </w:tc>
        <w:tc>
          <w:tcPr>
            <w:tcW w:w="1018" w:type="dxa"/>
            <w:tcBorders>
              <w:top w:val="nil"/>
              <w:left w:val="nil"/>
              <w:bottom w:val="single" w:sz="4" w:space="0" w:color="auto"/>
              <w:right w:val="single" w:sz="4" w:space="0" w:color="auto"/>
            </w:tcBorders>
            <w:shd w:val="clear" w:color="auto" w:fill="auto"/>
            <w:noWrap/>
            <w:vAlign w:val="center"/>
            <w:hideMark/>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高工</w:t>
            </w:r>
          </w:p>
        </w:tc>
        <w:tc>
          <w:tcPr>
            <w:tcW w:w="5103" w:type="dxa"/>
            <w:vMerge/>
            <w:tcBorders>
              <w:top w:val="nil"/>
              <w:left w:val="single" w:sz="4" w:space="0" w:color="auto"/>
              <w:bottom w:val="single" w:sz="4" w:space="0" w:color="auto"/>
              <w:right w:val="single" w:sz="4" w:space="0" w:color="auto"/>
            </w:tcBorders>
            <w:vAlign w:val="center"/>
            <w:hideMark/>
          </w:tcPr>
          <w:p w:rsidR="000228D7" w:rsidRPr="00A40798" w:rsidRDefault="000228D7" w:rsidP="00A40798">
            <w:pPr>
              <w:widowControl/>
              <w:jc w:val="left"/>
              <w:rPr>
                <w:rFonts w:ascii="仿宋" w:eastAsia="仿宋" w:hAnsi="仿宋" w:cs="宋体"/>
                <w:spacing w:val="6"/>
                <w:sz w:val="24"/>
              </w:rPr>
            </w:pPr>
          </w:p>
        </w:tc>
      </w:tr>
      <w:tr w:rsidR="000228D7" w:rsidRPr="00A222D7" w:rsidTr="00881404">
        <w:trPr>
          <w:trHeight w:val="75"/>
          <w:jc w:val="center"/>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0228D7" w:rsidRPr="00A222D7" w:rsidRDefault="000228D7" w:rsidP="00AB1D01">
            <w:pPr>
              <w:widowControl/>
              <w:jc w:val="center"/>
              <w:rPr>
                <w:rFonts w:ascii="宋体" w:hAnsi="宋体" w:cs="宋体"/>
                <w:color w:val="000000"/>
                <w:kern w:val="0"/>
                <w:sz w:val="22"/>
              </w:rPr>
            </w:pPr>
            <w:r>
              <w:rPr>
                <w:rFonts w:ascii="宋体" w:hAnsi="宋体" w:cs="宋体"/>
                <w:color w:val="000000"/>
                <w:kern w:val="0"/>
                <w:sz w:val="22"/>
              </w:rPr>
              <w:t>3</w:t>
            </w:r>
          </w:p>
        </w:tc>
        <w:tc>
          <w:tcPr>
            <w:tcW w:w="974" w:type="dxa"/>
            <w:tcBorders>
              <w:top w:val="nil"/>
              <w:left w:val="nil"/>
              <w:bottom w:val="single" w:sz="4" w:space="0" w:color="auto"/>
              <w:right w:val="single" w:sz="4" w:space="0" w:color="auto"/>
            </w:tcBorders>
            <w:shd w:val="clear" w:color="auto" w:fill="auto"/>
            <w:noWrap/>
            <w:vAlign w:val="center"/>
            <w:hideMark/>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王锋</w:t>
            </w:r>
          </w:p>
        </w:tc>
        <w:tc>
          <w:tcPr>
            <w:tcW w:w="1018" w:type="dxa"/>
            <w:tcBorders>
              <w:top w:val="nil"/>
              <w:left w:val="nil"/>
              <w:bottom w:val="single" w:sz="4" w:space="0" w:color="auto"/>
              <w:right w:val="single" w:sz="4" w:space="0" w:color="auto"/>
            </w:tcBorders>
            <w:shd w:val="clear" w:color="auto" w:fill="auto"/>
            <w:noWrap/>
            <w:vAlign w:val="center"/>
            <w:hideMark/>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教高</w:t>
            </w:r>
          </w:p>
        </w:tc>
        <w:tc>
          <w:tcPr>
            <w:tcW w:w="5103" w:type="dxa"/>
            <w:tcBorders>
              <w:top w:val="nil"/>
              <w:left w:val="single" w:sz="4" w:space="0" w:color="auto"/>
              <w:right w:val="single" w:sz="4" w:space="0" w:color="auto"/>
            </w:tcBorders>
            <w:vAlign w:val="center"/>
            <w:hideMark/>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北京城建设计发展集团股份有限公司</w:t>
            </w:r>
          </w:p>
        </w:tc>
      </w:tr>
      <w:tr w:rsidR="000228D7" w:rsidRPr="00A222D7" w:rsidTr="00881404">
        <w:trPr>
          <w:trHeight w:val="75"/>
          <w:jc w:val="center"/>
        </w:trPr>
        <w:tc>
          <w:tcPr>
            <w:tcW w:w="697" w:type="dxa"/>
            <w:tcBorders>
              <w:top w:val="nil"/>
              <w:left w:val="single" w:sz="4" w:space="0" w:color="auto"/>
              <w:bottom w:val="single" w:sz="4" w:space="0" w:color="auto"/>
              <w:right w:val="single" w:sz="4" w:space="0" w:color="auto"/>
            </w:tcBorders>
            <w:shd w:val="clear" w:color="auto" w:fill="auto"/>
            <w:noWrap/>
            <w:vAlign w:val="center"/>
          </w:tcPr>
          <w:p w:rsidR="000228D7" w:rsidRPr="00A222D7" w:rsidRDefault="000228D7" w:rsidP="00AB1D01">
            <w:pPr>
              <w:widowControl/>
              <w:jc w:val="center"/>
              <w:rPr>
                <w:rFonts w:ascii="宋体" w:hAnsi="宋体" w:cs="宋体"/>
                <w:color w:val="000000"/>
                <w:kern w:val="0"/>
                <w:sz w:val="22"/>
              </w:rPr>
            </w:pPr>
            <w:r>
              <w:rPr>
                <w:rFonts w:ascii="宋体" w:hAnsi="宋体" w:cs="宋体"/>
                <w:color w:val="000000"/>
                <w:kern w:val="0"/>
                <w:sz w:val="22"/>
              </w:rPr>
              <w:t>4</w:t>
            </w:r>
          </w:p>
        </w:tc>
        <w:tc>
          <w:tcPr>
            <w:tcW w:w="974" w:type="dxa"/>
            <w:tcBorders>
              <w:top w:val="nil"/>
              <w:left w:val="nil"/>
              <w:bottom w:val="single" w:sz="4" w:space="0" w:color="auto"/>
              <w:right w:val="single" w:sz="4" w:space="0" w:color="auto"/>
            </w:tcBorders>
            <w:shd w:val="clear" w:color="auto" w:fill="auto"/>
            <w:noWrap/>
            <w:vAlign w:val="center"/>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spacing w:val="6"/>
                <w:sz w:val="24"/>
              </w:rPr>
              <w:t>余惠林</w:t>
            </w:r>
          </w:p>
        </w:tc>
        <w:tc>
          <w:tcPr>
            <w:tcW w:w="1018" w:type="dxa"/>
            <w:tcBorders>
              <w:top w:val="nil"/>
              <w:left w:val="nil"/>
              <w:bottom w:val="single" w:sz="4" w:space="0" w:color="auto"/>
              <w:right w:val="single" w:sz="4" w:space="0" w:color="auto"/>
            </w:tcBorders>
            <w:shd w:val="clear" w:color="auto" w:fill="auto"/>
            <w:noWrap/>
            <w:vAlign w:val="center"/>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spacing w:val="6"/>
                <w:sz w:val="24"/>
              </w:rPr>
              <w:t>高工</w:t>
            </w:r>
          </w:p>
        </w:tc>
        <w:tc>
          <w:tcPr>
            <w:tcW w:w="5103" w:type="dxa"/>
            <w:tcBorders>
              <w:left w:val="single" w:sz="4" w:space="0" w:color="auto"/>
              <w:bottom w:val="single" w:sz="4" w:space="0" w:color="auto"/>
              <w:right w:val="single" w:sz="4" w:space="0" w:color="auto"/>
            </w:tcBorders>
            <w:vAlign w:val="center"/>
          </w:tcPr>
          <w:p w:rsidR="000228D7" w:rsidRPr="00A40798" w:rsidRDefault="000228D7" w:rsidP="00A40798">
            <w:pPr>
              <w:widowControl/>
              <w:jc w:val="left"/>
              <w:rPr>
                <w:rFonts w:ascii="仿宋" w:eastAsia="仿宋" w:hAnsi="仿宋" w:cs="宋体"/>
                <w:spacing w:val="6"/>
                <w:sz w:val="24"/>
              </w:rPr>
            </w:pPr>
          </w:p>
        </w:tc>
      </w:tr>
      <w:tr w:rsidR="000228D7" w:rsidRPr="00A222D7" w:rsidTr="00881404">
        <w:trPr>
          <w:trHeight w:val="75"/>
          <w:jc w:val="center"/>
        </w:trPr>
        <w:tc>
          <w:tcPr>
            <w:tcW w:w="697" w:type="dxa"/>
            <w:tcBorders>
              <w:top w:val="nil"/>
              <w:left w:val="single" w:sz="4" w:space="0" w:color="auto"/>
              <w:bottom w:val="single" w:sz="4" w:space="0" w:color="auto"/>
              <w:right w:val="single" w:sz="4" w:space="0" w:color="auto"/>
            </w:tcBorders>
            <w:shd w:val="clear" w:color="auto" w:fill="auto"/>
            <w:noWrap/>
            <w:vAlign w:val="center"/>
          </w:tcPr>
          <w:p w:rsidR="000228D7" w:rsidRPr="00A222D7" w:rsidRDefault="000228D7" w:rsidP="00B93412">
            <w:pPr>
              <w:widowControl/>
              <w:jc w:val="center"/>
              <w:rPr>
                <w:rFonts w:ascii="宋体" w:hAnsi="宋体" w:cs="宋体"/>
                <w:color w:val="000000"/>
                <w:kern w:val="0"/>
                <w:sz w:val="22"/>
              </w:rPr>
            </w:pPr>
            <w:r>
              <w:rPr>
                <w:rFonts w:ascii="宋体" w:hAnsi="宋体" w:cs="宋体"/>
                <w:color w:val="000000"/>
                <w:kern w:val="0"/>
                <w:sz w:val="22"/>
              </w:rPr>
              <w:t>5</w:t>
            </w:r>
          </w:p>
        </w:tc>
        <w:tc>
          <w:tcPr>
            <w:tcW w:w="974" w:type="dxa"/>
            <w:tcBorders>
              <w:top w:val="nil"/>
              <w:left w:val="nil"/>
              <w:bottom w:val="single" w:sz="4" w:space="0" w:color="auto"/>
              <w:right w:val="single" w:sz="4" w:space="0" w:color="auto"/>
            </w:tcBorders>
            <w:shd w:val="clear" w:color="auto" w:fill="auto"/>
            <w:noWrap/>
            <w:vAlign w:val="center"/>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史聪灵</w:t>
            </w:r>
          </w:p>
        </w:tc>
        <w:tc>
          <w:tcPr>
            <w:tcW w:w="1018" w:type="dxa"/>
            <w:tcBorders>
              <w:top w:val="nil"/>
              <w:left w:val="nil"/>
              <w:bottom w:val="single" w:sz="4" w:space="0" w:color="auto"/>
              <w:right w:val="single" w:sz="4" w:space="0" w:color="auto"/>
            </w:tcBorders>
            <w:shd w:val="clear" w:color="auto" w:fill="auto"/>
            <w:noWrap/>
            <w:vAlign w:val="center"/>
          </w:tcPr>
          <w:p w:rsidR="000228D7" w:rsidRPr="00A40798" w:rsidRDefault="001A2C98"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教高</w:t>
            </w:r>
          </w:p>
        </w:tc>
        <w:tc>
          <w:tcPr>
            <w:tcW w:w="5103" w:type="dxa"/>
            <w:tcBorders>
              <w:left w:val="single" w:sz="4" w:space="0" w:color="auto"/>
              <w:bottom w:val="single" w:sz="4" w:space="0" w:color="auto"/>
              <w:right w:val="single" w:sz="4" w:space="0" w:color="auto"/>
            </w:tcBorders>
            <w:vAlign w:val="center"/>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中国安全生产科学研究院</w:t>
            </w:r>
          </w:p>
        </w:tc>
      </w:tr>
      <w:tr w:rsidR="000228D7" w:rsidRPr="00A222D7" w:rsidTr="00881404">
        <w:trPr>
          <w:trHeight w:val="150"/>
          <w:jc w:val="center"/>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0228D7" w:rsidRPr="00A222D7" w:rsidRDefault="000228D7" w:rsidP="00F3407D">
            <w:pPr>
              <w:widowControl/>
              <w:jc w:val="center"/>
              <w:rPr>
                <w:rFonts w:ascii="宋体" w:hAnsi="宋体" w:cs="宋体"/>
                <w:color w:val="000000"/>
                <w:kern w:val="0"/>
                <w:sz w:val="22"/>
              </w:rPr>
            </w:pPr>
            <w:r>
              <w:rPr>
                <w:rFonts w:ascii="宋体" w:hAnsi="宋体" w:cs="宋体"/>
                <w:color w:val="000000"/>
                <w:kern w:val="0"/>
                <w:sz w:val="22"/>
              </w:rPr>
              <w:t>6</w:t>
            </w:r>
          </w:p>
        </w:tc>
        <w:tc>
          <w:tcPr>
            <w:tcW w:w="974" w:type="dxa"/>
            <w:tcBorders>
              <w:top w:val="nil"/>
              <w:left w:val="nil"/>
              <w:bottom w:val="single" w:sz="4" w:space="0" w:color="auto"/>
              <w:right w:val="single" w:sz="4" w:space="0" w:color="auto"/>
            </w:tcBorders>
            <w:shd w:val="clear" w:color="auto" w:fill="auto"/>
            <w:noWrap/>
            <w:vAlign w:val="center"/>
            <w:hideMark/>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樊春雷</w:t>
            </w:r>
          </w:p>
        </w:tc>
        <w:tc>
          <w:tcPr>
            <w:tcW w:w="1018" w:type="dxa"/>
            <w:tcBorders>
              <w:top w:val="nil"/>
              <w:left w:val="nil"/>
              <w:bottom w:val="single" w:sz="4" w:space="0" w:color="auto"/>
              <w:right w:val="single" w:sz="4" w:space="0" w:color="auto"/>
            </w:tcBorders>
            <w:shd w:val="clear" w:color="auto" w:fill="auto"/>
            <w:noWrap/>
            <w:vAlign w:val="center"/>
            <w:hideMark/>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高工</w:t>
            </w:r>
          </w:p>
        </w:tc>
        <w:tc>
          <w:tcPr>
            <w:tcW w:w="5103" w:type="dxa"/>
            <w:tcBorders>
              <w:top w:val="nil"/>
              <w:left w:val="single" w:sz="4" w:space="0" w:color="auto"/>
              <w:bottom w:val="single" w:sz="4" w:space="0" w:color="auto"/>
              <w:right w:val="single" w:sz="4" w:space="0" w:color="auto"/>
            </w:tcBorders>
            <w:shd w:val="clear" w:color="auto" w:fill="auto"/>
            <w:vAlign w:val="center"/>
            <w:hideMark/>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中铁电气化勘测设计研究院有限公司</w:t>
            </w:r>
          </w:p>
        </w:tc>
      </w:tr>
      <w:tr w:rsidR="000228D7" w:rsidRPr="00A222D7" w:rsidTr="00881404">
        <w:trPr>
          <w:trHeight w:val="160"/>
          <w:jc w:val="center"/>
        </w:trPr>
        <w:tc>
          <w:tcPr>
            <w:tcW w:w="697" w:type="dxa"/>
            <w:tcBorders>
              <w:top w:val="nil"/>
              <w:left w:val="single" w:sz="4" w:space="0" w:color="auto"/>
              <w:bottom w:val="single" w:sz="4" w:space="0" w:color="auto"/>
              <w:right w:val="single" w:sz="4" w:space="0" w:color="auto"/>
            </w:tcBorders>
            <w:shd w:val="clear" w:color="auto" w:fill="auto"/>
            <w:noWrap/>
            <w:vAlign w:val="center"/>
          </w:tcPr>
          <w:p w:rsidR="000228D7" w:rsidRPr="00A222D7" w:rsidRDefault="000228D7" w:rsidP="00F3407D">
            <w:pPr>
              <w:widowControl/>
              <w:jc w:val="center"/>
              <w:rPr>
                <w:rFonts w:ascii="宋体" w:hAnsi="宋体" w:cs="宋体"/>
                <w:color w:val="000000"/>
                <w:kern w:val="0"/>
                <w:sz w:val="22"/>
              </w:rPr>
            </w:pPr>
            <w:r>
              <w:rPr>
                <w:rFonts w:ascii="宋体" w:hAnsi="宋体" w:cs="宋体"/>
                <w:color w:val="000000"/>
                <w:kern w:val="0"/>
                <w:sz w:val="22"/>
              </w:rPr>
              <w:t>7</w:t>
            </w:r>
          </w:p>
        </w:tc>
        <w:tc>
          <w:tcPr>
            <w:tcW w:w="974" w:type="dxa"/>
            <w:tcBorders>
              <w:top w:val="nil"/>
              <w:left w:val="nil"/>
              <w:bottom w:val="single" w:sz="4" w:space="0" w:color="auto"/>
              <w:right w:val="single" w:sz="4" w:space="0" w:color="auto"/>
            </w:tcBorders>
            <w:shd w:val="clear" w:color="auto" w:fill="auto"/>
            <w:noWrap/>
            <w:vAlign w:val="center"/>
            <w:hideMark/>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王宁</w:t>
            </w:r>
          </w:p>
        </w:tc>
        <w:tc>
          <w:tcPr>
            <w:tcW w:w="1018" w:type="dxa"/>
            <w:tcBorders>
              <w:top w:val="nil"/>
              <w:left w:val="nil"/>
              <w:bottom w:val="single" w:sz="4" w:space="0" w:color="auto"/>
              <w:right w:val="single" w:sz="4" w:space="0" w:color="auto"/>
            </w:tcBorders>
            <w:shd w:val="clear" w:color="auto" w:fill="auto"/>
            <w:noWrap/>
            <w:vAlign w:val="center"/>
            <w:hideMark/>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教高</w:t>
            </w:r>
          </w:p>
        </w:tc>
        <w:tc>
          <w:tcPr>
            <w:tcW w:w="5103" w:type="dxa"/>
            <w:vMerge w:val="restart"/>
            <w:tcBorders>
              <w:top w:val="nil"/>
              <w:left w:val="single" w:sz="4" w:space="0" w:color="auto"/>
              <w:bottom w:val="single" w:sz="4" w:space="0" w:color="auto"/>
              <w:right w:val="single" w:sz="4" w:space="0" w:color="auto"/>
            </w:tcBorders>
            <w:shd w:val="clear" w:color="auto" w:fill="auto"/>
            <w:vAlign w:val="center"/>
            <w:hideMark/>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北京城市快轨建设管理有限公司</w:t>
            </w:r>
          </w:p>
        </w:tc>
      </w:tr>
      <w:tr w:rsidR="000228D7" w:rsidRPr="00A222D7" w:rsidTr="00881404">
        <w:trPr>
          <w:trHeight w:val="108"/>
          <w:jc w:val="center"/>
        </w:trPr>
        <w:tc>
          <w:tcPr>
            <w:tcW w:w="697" w:type="dxa"/>
            <w:tcBorders>
              <w:top w:val="nil"/>
              <w:left w:val="single" w:sz="4" w:space="0" w:color="auto"/>
              <w:bottom w:val="single" w:sz="4" w:space="0" w:color="auto"/>
              <w:right w:val="single" w:sz="4" w:space="0" w:color="auto"/>
            </w:tcBorders>
            <w:shd w:val="clear" w:color="auto" w:fill="auto"/>
            <w:noWrap/>
            <w:vAlign w:val="center"/>
          </w:tcPr>
          <w:p w:rsidR="000228D7" w:rsidRPr="00A222D7" w:rsidRDefault="000228D7" w:rsidP="00F3407D">
            <w:pPr>
              <w:widowControl/>
              <w:jc w:val="center"/>
              <w:rPr>
                <w:rFonts w:ascii="宋体" w:hAnsi="宋体" w:cs="宋体"/>
                <w:color w:val="000000"/>
                <w:kern w:val="0"/>
                <w:sz w:val="22"/>
              </w:rPr>
            </w:pPr>
            <w:r>
              <w:rPr>
                <w:rFonts w:ascii="宋体" w:hAnsi="宋体" w:cs="宋体"/>
                <w:color w:val="000000"/>
                <w:kern w:val="0"/>
                <w:sz w:val="22"/>
              </w:rPr>
              <w:t>8</w:t>
            </w:r>
          </w:p>
        </w:tc>
        <w:tc>
          <w:tcPr>
            <w:tcW w:w="974" w:type="dxa"/>
            <w:tcBorders>
              <w:top w:val="nil"/>
              <w:left w:val="nil"/>
              <w:bottom w:val="single" w:sz="4" w:space="0" w:color="auto"/>
              <w:right w:val="single" w:sz="4" w:space="0" w:color="auto"/>
            </w:tcBorders>
            <w:shd w:val="clear" w:color="auto" w:fill="auto"/>
            <w:noWrap/>
            <w:vAlign w:val="center"/>
            <w:hideMark/>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田建华</w:t>
            </w:r>
          </w:p>
        </w:tc>
        <w:tc>
          <w:tcPr>
            <w:tcW w:w="1018" w:type="dxa"/>
            <w:tcBorders>
              <w:top w:val="nil"/>
              <w:left w:val="nil"/>
              <w:bottom w:val="single" w:sz="4" w:space="0" w:color="auto"/>
              <w:right w:val="single" w:sz="4" w:space="0" w:color="auto"/>
            </w:tcBorders>
            <w:shd w:val="clear" w:color="auto" w:fill="auto"/>
            <w:noWrap/>
            <w:vAlign w:val="center"/>
            <w:hideMark/>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工程师</w:t>
            </w:r>
          </w:p>
        </w:tc>
        <w:tc>
          <w:tcPr>
            <w:tcW w:w="5103" w:type="dxa"/>
            <w:vMerge/>
            <w:tcBorders>
              <w:top w:val="nil"/>
              <w:left w:val="single" w:sz="4" w:space="0" w:color="auto"/>
              <w:bottom w:val="single" w:sz="4" w:space="0" w:color="auto"/>
              <w:right w:val="single" w:sz="4" w:space="0" w:color="auto"/>
            </w:tcBorders>
            <w:vAlign w:val="center"/>
            <w:hideMark/>
          </w:tcPr>
          <w:p w:rsidR="000228D7" w:rsidRPr="00A40798" w:rsidRDefault="000228D7" w:rsidP="00A40798">
            <w:pPr>
              <w:widowControl/>
              <w:jc w:val="left"/>
              <w:rPr>
                <w:rFonts w:ascii="仿宋" w:eastAsia="仿宋" w:hAnsi="仿宋" w:cs="宋体"/>
                <w:spacing w:val="6"/>
                <w:sz w:val="24"/>
              </w:rPr>
            </w:pPr>
          </w:p>
        </w:tc>
      </w:tr>
      <w:tr w:rsidR="000228D7" w:rsidRPr="00A222D7" w:rsidTr="00881404">
        <w:trPr>
          <w:trHeight w:val="108"/>
          <w:jc w:val="center"/>
        </w:trPr>
        <w:tc>
          <w:tcPr>
            <w:tcW w:w="697" w:type="dxa"/>
            <w:tcBorders>
              <w:top w:val="nil"/>
              <w:left w:val="single" w:sz="4" w:space="0" w:color="auto"/>
              <w:bottom w:val="single" w:sz="4" w:space="0" w:color="auto"/>
              <w:right w:val="single" w:sz="4" w:space="0" w:color="auto"/>
            </w:tcBorders>
            <w:shd w:val="clear" w:color="auto" w:fill="auto"/>
            <w:noWrap/>
            <w:vAlign w:val="center"/>
          </w:tcPr>
          <w:p w:rsidR="000228D7" w:rsidRPr="00A222D7" w:rsidRDefault="000228D7" w:rsidP="00B93412">
            <w:pPr>
              <w:widowControl/>
              <w:jc w:val="center"/>
              <w:rPr>
                <w:rFonts w:ascii="宋体" w:hAnsi="宋体" w:cs="宋体"/>
                <w:color w:val="000000"/>
                <w:kern w:val="0"/>
                <w:sz w:val="22"/>
              </w:rPr>
            </w:pPr>
            <w:r>
              <w:rPr>
                <w:rFonts w:ascii="宋体" w:hAnsi="宋体" w:cs="宋体"/>
                <w:color w:val="000000"/>
                <w:kern w:val="0"/>
                <w:sz w:val="22"/>
              </w:rPr>
              <w:t>9</w:t>
            </w:r>
          </w:p>
        </w:tc>
        <w:tc>
          <w:tcPr>
            <w:tcW w:w="974" w:type="dxa"/>
            <w:tcBorders>
              <w:top w:val="nil"/>
              <w:left w:val="nil"/>
              <w:bottom w:val="single" w:sz="4" w:space="0" w:color="auto"/>
              <w:right w:val="single" w:sz="4" w:space="0" w:color="auto"/>
            </w:tcBorders>
            <w:shd w:val="clear" w:color="auto" w:fill="auto"/>
            <w:noWrap/>
            <w:vAlign w:val="center"/>
            <w:hideMark/>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王磊</w:t>
            </w:r>
          </w:p>
        </w:tc>
        <w:tc>
          <w:tcPr>
            <w:tcW w:w="1018" w:type="dxa"/>
            <w:tcBorders>
              <w:top w:val="nil"/>
              <w:left w:val="nil"/>
              <w:bottom w:val="single" w:sz="4" w:space="0" w:color="auto"/>
              <w:right w:val="single" w:sz="4" w:space="0" w:color="auto"/>
            </w:tcBorders>
            <w:shd w:val="clear" w:color="auto" w:fill="auto"/>
            <w:noWrap/>
            <w:vAlign w:val="center"/>
            <w:hideMark/>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高工</w:t>
            </w:r>
          </w:p>
        </w:tc>
        <w:tc>
          <w:tcPr>
            <w:tcW w:w="5103" w:type="dxa"/>
            <w:tcBorders>
              <w:top w:val="nil"/>
              <w:left w:val="single" w:sz="4" w:space="0" w:color="auto"/>
              <w:bottom w:val="single" w:sz="4" w:space="0" w:color="auto"/>
              <w:right w:val="single" w:sz="4" w:space="0" w:color="auto"/>
            </w:tcBorders>
            <w:vAlign w:val="center"/>
            <w:hideMark/>
          </w:tcPr>
          <w:p w:rsidR="000228D7" w:rsidRPr="00A40798" w:rsidRDefault="000228D7"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中铁电气化局集团有限公司</w:t>
            </w:r>
          </w:p>
        </w:tc>
      </w:tr>
      <w:tr w:rsidR="000228D7" w:rsidRPr="00A222D7" w:rsidTr="00881404">
        <w:trPr>
          <w:trHeight w:val="108"/>
          <w:jc w:val="center"/>
        </w:trPr>
        <w:tc>
          <w:tcPr>
            <w:tcW w:w="697" w:type="dxa"/>
            <w:tcBorders>
              <w:top w:val="nil"/>
              <w:left w:val="single" w:sz="4" w:space="0" w:color="auto"/>
              <w:bottom w:val="single" w:sz="4" w:space="0" w:color="auto"/>
              <w:right w:val="single" w:sz="4" w:space="0" w:color="auto"/>
            </w:tcBorders>
            <w:shd w:val="clear" w:color="auto" w:fill="auto"/>
            <w:noWrap/>
            <w:vAlign w:val="center"/>
          </w:tcPr>
          <w:p w:rsidR="000228D7" w:rsidRDefault="000228D7" w:rsidP="00F3407D">
            <w:pPr>
              <w:widowControl/>
              <w:jc w:val="center"/>
              <w:rPr>
                <w:rFonts w:ascii="宋体" w:hAnsi="宋体" w:cs="宋体"/>
                <w:color w:val="000000"/>
                <w:kern w:val="0"/>
                <w:sz w:val="22"/>
              </w:rPr>
            </w:pPr>
            <w:r>
              <w:rPr>
                <w:rFonts w:ascii="宋体" w:hAnsi="宋体" w:cs="宋体"/>
                <w:color w:val="000000"/>
                <w:kern w:val="0"/>
                <w:sz w:val="22"/>
              </w:rPr>
              <w:lastRenderedPageBreak/>
              <w:t>10</w:t>
            </w:r>
          </w:p>
        </w:tc>
        <w:tc>
          <w:tcPr>
            <w:tcW w:w="974" w:type="dxa"/>
            <w:tcBorders>
              <w:top w:val="nil"/>
              <w:left w:val="nil"/>
              <w:bottom w:val="single" w:sz="4" w:space="0" w:color="auto"/>
              <w:right w:val="single" w:sz="4" w:space="0" w:color="auto"/>
            </w:tcBorders>
            <w:shd w:val="clear" w:color="auto" w:fill="auto"/>
            <w:noWrap/>
            <w:vAlign w:val="center"/>
            <w:hideMark/>
          </w:tcPr>
          <w:p w:rsidR="000228D7" w:rsidRPr="00A40798" w:rsidRDefault="001A2C98"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毛雅赛</w:t>
            </w:r>
          </w:p>
        </w:tc>
        <w:tc>
          <w:tcPr>
            <w:tcW w:w="1018" w:type="dxa"/>
            <w:tcBorders>
              <w:top w:val="nil"/>
              <w:left w:val="nil"/>
              <w:bottom w:val="single" w:sz="4" w:space="0" w:color="auto"/>
              <w:right w:val="single" w:sz="4" w:space="0" w:color="auto"/>
            </w:tcBorders>
            <w:shd w:val="clear" w:color="auto" w:fill="auto"/>
            <w:noWrap/>
            <w:vAlign w:val="center"/>
            <w:hideMark/>
          </w:tcPr>
          <w:p w:rsidR="000228D7" w:rsidRPr="00A40798" w:rsidRDefault="001A2C98"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高工</w:t>
            </w:r>
          </w:p>
        </w:tc>
        <w:tc>
          <w:tcPr>
            <w:tcW w:w="5103" w:type="dxa"/>
            <w:tcBorders>
              <w:top w:val="nil"/>
              <w:left w:val="single" w:sz="4" w:space="0" w:color="auto"/>
              <w:bottom w:val="single" w:sz="4" w:space="0" w:color="auto"/>
              <w:right w:val="single" w:sz="4" w:space="0" w:color="auto"/>
            </w:tcBorders>
            <w:vAlign w:val="center"/>
            <w:hideMark/>
          </w:tcPr>
          <w:p w:rsidR="000228D7" w:rsidRPr="00A40798" w:rsidRDefault="001A2C98" w:rsidP="00A40798">
            <w:pPr>
              <w:spacing w:line="300" w:lineRule="auto"/>
              <w:jc w:val="left"/>
              <w:rPr>
                <w:rFonts w:ascii="仿宋" w:eastAsia="仿宋" w:hAnsi="仿宋" w:cs="宋体"/>
                <w:spacing w:val="6"/>
                <w:sz w:val="24"/>
              </w:rPr>
            </w:pPr>
            <w:r w:rsidRPr="00A40798">
              <w:rPr>
                <w:rFonts w:ascii="仿宋" w:eastAsia="仿宋" w:hAnsi="仿宋" w:cs="宋体" w:hint="eastAsia"/>
                <w:spacing w:val="6"/>
                <w:sz w:val="24"/>
              </w:rPr>
              <w:t>北京玻钢院复合材料有限公司</w:t>
            </w:r>
          </w:p>
        </w:tc>
      </w:tr>
      <w:tr w:rsidR="000228D7" w:rsidRPr="00A222D7" w:rsidTr="00881404">
        <w:trPr>
          <w:trHeight w:val="108"/>
          <w:jc w:val="center"/>
        </w:trPr>
        <w:tc>
          <w:tcPr>
            <w:tcW w:w="697" w:type="dxa"/>
            <w:tcBorders>
              <w:top w:val="nil"/>
              <w:left w:val="single" w:sz="4" w:space="0" w:color="auto"/>
              <w:bottom w:val="single" w:sz="4" w:space="0" w:color="auto"/>
              <w:right w:val="single" w:sz="4" w:space="0" w:color="auto"/>
            </w:tcBorders>
            <w:shd w:val="clear" w:color="auto" w:fill="auto"/>
            <w:noWrap/>
            <w:vAlign w:val="center"/>
          </w:tcPr>
          <w:p w:rsidR="000228D7" w:rsidRDefault="001A2C98" w:rsidP="00F3407D">
            <w:pPr>
              <w:widowControl/>
              <w:jc w:val="center"/>
              <w:rPr>
                <w:rFonts w:ascii="宋体" w:hAnsi="宋体" w:cs="宋体"/>
                <w:color w:val="000000"/>
                <w:kern w:val="0"/>
                <w:sz w:val="22"/>
              </w:rPr>
            </w:pPr>
            <w:r>
              <w:rPr>
                <w:rFonts w:ascii="宋体" w:hAnsi="宋体" w:cs="宋体"/>
                <w:color w:val="000000"/>
                <w:kern w:val="0"/>
                <w:sz w:val="22"/>
              </w:rPr>
              <w:t>11</w:t>
            </w:r>
          </w:p>
        </w:tc>
        <w:tc>
          <w:tcPr>
            <w:tcW w:w="974" w:type="dxa"/>
            <w:tcBorders>
              <w:top w:val="nil"/>
              <w:left w:val="nil"/>
              <w:bottom w:val="single" w:sz="4" w:space="0" w:color="auto"/>
              <w:right w:val="single" w:sz="4" w:space="0" w:color="auto"/>
            </w:tcBorders>
            <w:shd w:val="clear" w:color="auto" w:fill="auto"/>
            <w:noWrap/>
            <w:vAlign w:val="center"/>
            <w:hideMark/>
          </w:tcPr>
          <w:p w:rsidR="000228D7" w:rsidRPr="00A40798" w:rsidRDefault="001A2C98"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尹会军</w:t>
            </w:r>
          </w:p>
        </w:tc>
        <w:tc>
          <w:tcPr>
            <w:tcW w:w="1018" w:type="dxa"/>
            <w:tcBorders>
              <w:top w:val="nil"/>
              <w:left w:val="nil"/>
              <w:bottom w:val="single" w:sz="4" w:space="0" w:color="auto"/>
              <w:right w:val="single" w:sz="4" w:space="0" w:color="auto"/>
            </w:tcBorders>
            <w:shd w:val="clear" w:color="auto" w:fill="auto"/>
            <w:noWrap/>
            <w:vAlign w:val="center"/>
            <w:hideMark/>
          </w:tcPr>
          <w:p w:rsidR="000228D7" w:rsidRPr="00A40798" w:rsidRDefault="001A2C98"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高工</w:t>
            </w:r>
          </w:p>
        </w:tc>
        <w:tc>
          <w:tcPr>
            <w:tcW w:w="5103" w:type="dxa"/>
            <w:tcBorders>
              <w:top w:val="nil"/>
              <w:left w:val="single" w:sz="4" w:space="0" w:color="auto"/>
              <w:bottom w:val="single" w:sz="4" w:space="0" w:color="auto"/>
              <w:right w:val="single" w:sz="4" w:space="0" w:color="auto"/>
            </w:tcBorders>
            <w:vAlign w:val="center"/>
            <w:hideMark/>
          </w:tcPr>
          <w:p w:rsidR="000228D7" w:rsidRPr="00A40798" w:rsidRDefault="001A2C98" w:rsidP="00A40798">
            <w:pPr>
              <w:spacing w:line="300" w:lineRule="auto"/>
              <w:jc w:val="left"/>
              <w:rPr>
                <w:rFonts w:ascii="仿宋" w:eastAsia="仿宋" w:hAnsi="仿宋" w:cs="宋体"/>
                <w:spacing w:val="6"/>
                <w:sz w:val="24"/>
              </w:rPr>
            </w:pPr>
            <w:r w:rsidRPr="000F326B">
              <w:rPr>
                <w:rFonts w:ascii="仿宋" w:eastAsia="仿宋" w:hAnsi="仿宋" w:cs="宋体" w:hint="eastAsia"/>
                <w:spacing w:val="6"/>
                <w:sz w:val="24"/>
              </w:rPr>
              <w:t>北京惠诚基业工程技术有限责任公司</w:t>
            </w:r>
          </w:p>
        </w:tc>
      </w:tr>
      <w:tr w:rsidR="000228D7" w:rsidRPr="00A222D7" w:rsidTr="00881404">
        <w:trPr>
          <w:trHeight w:val="108"/>
          <w:jc w:val="center"/>
        </w:trPr>
        <w:tc>
          <w:tcPr>
            <w:tcW w:w="697" w:type="dxa"/>
            <w:tcBorders>
              <w:top w:val="nil"/>
              <w:left w:val="single" w:sz="4" w:space="0" w:color="auto"/>
              <w:bottom w:val="single" w:sz="4" w:space="0" w:color="auto"/>
              <w:right w:val="single" w:sz="4" w:space="0" w:color="auto"/>
            </w:tcBorders>
            <w:shd w:val="clear" w:color="auto" w:fill="auto"/>
            <w:noWrap/>
            <w:vAlign w:val="center"/>
          </w:tcPr>
          <w:p w:rsidR="000228D7" w:rsidRDefault="001A2C98" w:rsidP="00F3407D">
            <w:pPr>
              <w:widowControl/>
              <w:jc w:val="center"/>
              <w:rPr>
                <w:rFonts w:ascii="宋体" w:hAnsi="宋体" w:cs="宋体"/>
                <w:color w:val="000000"/>
                <w:kern w:val="0"/>
                <w:sz w:val="22"/>
              </w:rPr>
            </w:pPr>
            <w:r>
              <w:rPr>
                <w:rFonts w:ascii="宋体" w:hAnsi="宋体" w:cs="宋体"/>
                <w:color w:val="000000"/>
                <w:kern w:val="0"/>
                <w:sz w:val="22"/>
              </w:rPr>
              <w:t>12</w:t>
            </w:r>
          </w:p>
        </w:tc>
        <w:tc>
          <w:tcPr>
            <w:tcW w:w="974" w:type="dxa"/>
            <w:tcBorders>
              <w:top w:val="nil"/>
              <w:left w:val="nil"/>
              <w:bottom w:val="single" w:sz="4" w:space="0" w:color="auto"/>
              <w:right w:val="single" w:sz="4" w:space="0" w:color="auto"/>
            </w:tcBorders>
            <w:shd w:val="clear" w:color="auto" w:fill="auto"/>
            <w:noWrap/>
            <w:vAlign w:val="center"/>
            <w:hideMark/>
          </w:tcPr>
          <w:p w:rsidR="000228D7" w:rsidRPr="00A40798" w:rsidRDefault="001A2C98"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毛由田</w:t>
            </w:r>
          </w:p>
        </w:tc>
        <w:tc>
          <w:tcPr>
            <w:tcW w:w="1018" w:type="dxa"/>
            <w:tcBorders>
              <w:top w:val="nil"/>
              <w:left w:val="nil"/>
              <w:bottom w:val="single" w:sz="4" w:space="0" w:color="auto"/>
              <w:right w:val="single" w:sz="4" w:space="0" w:color="auto"/>
            </w:tcBorders>
            <w:shd w:val="clear" w:color="auto" w:fill="auto"/>
            <w:noWrap/>
            <w:vAlign w:val="center"/>
            <w:hideMark/>
          </w:tcPr>
          <w:p w:rsidR="000228D7" w:rsidRPr="00A40798" w:rsidRDefault="001A2C98"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教高</w:t>
            </w:r>
          </w:p>
        </w:tc>
        <w:tc>
          <w:tcPr>
            <w:tcW w:w="5103" w:type="dxa"/>
            <w:tcBorders>
              <w:top w:val="nil"/>
              <w:left w:val="single" w:sz="4" w:space="0" w:color="auto"/>
              <w:bottom w:val="single" w:sz="4" w:space="0" w:color="auto"/>
              <w:right w:val="single" w:sz="4" w:space="0" w:color="auto"/>
            </w:tcBorders>
            <w:vAlign w:val="center"/>
            <w:hideMark/>
          </w:tcPr>
          <w:p w:rsidR="000228D7" w:rsidRPr="00A40798" w:rsidRDefault="001A2C98" w:rsidP="00A40798">
            <w:pPr>
              <w:spacing w:line="300" w:lineRule="auto"/>
              <w:jc w:val="left"/>
              <w:rPr>
                <w:rFonts w:ascii="仿宋" w:eastAsia="仿宋" w:hAnsi="仿宋" w:cs="宋体"/>
                <w:spacing w:val="6"/>
                <w:sz w:val="24"/>
              </w:rPr>
            </w:pPr>
            <w:r w:rsidRPr="000F326B">
              <w:rPr>
                <w:rFonts w:ascii="仿宋" w:eastAsia="仿宋" w:hAnsi="仿宋" w:cs="宋体"/>
                <w:spacing w:val="6"/>
                <w:sz w:val="24"/>
              </w:rPr>
              <w:t>建华建材（中国）有限公司</w:t>
            </w:r>
          </w:p>
        </w:tc>
      </w:tr>
      <w:tr w:rsidR="000228D7" w:rsidRPr="00A222D7" w:rsidTr="00881404">
        <w:trPr>
          <w:trHeight w:val="108"/>
          <w:jc w:val="center"/>
        </w:trPr>
        <w:tc>
          <w:tcPr>
            <w:tcW w:w="697" w:type="dxa"/>
            <w:tcBorders>
              <w:top w:val="nil"/>
              <w:left w:val="single" w:sz="4" w:space="0" w:color="auto"/>
              <w:bottom w:val="single" w:sz="4" w:space="0" w:color="auto"/>
              <w:right w:val="single" w:sz="4" w:space="0" w:color="auto"/>
            </w:tcBorders>
            <w:shd w:val="clear" w:color="auto" w:fill="auto"/>
            <w:noWrap/>
            <w:vAlign w:val="center"/>
          </w:tcPr>
          <w:p w:rsidR="000228D7" w:rsidRDefault="001A2C98" w:rsidP="00F3407D">
            <w:pPr>
              <w:widowControl/>
              <w:jc w:val="center"/>
              <w:rPr>
                <w:rFonts w:ascii="宋体" w:hAnsi="宋体" w:cs="宋体"/>
                <w:color w:val="000000"/>
                <w:kern w:val="0"/>
                <w:sz w:val="22"/>
              </w:rPr>
            </w:pPr>
            <w:r>
              <w:rPr>
                <w:rFonts w:ascii="宋体" w:hAnsi="宋体" w:cs="宋体"/>
                <w:color w:val="000000"/>
                <w:kern w:val="0"/>
                <w:sz w:val="22"/>
              </w:rPr>
              <w:t>13</w:t>
            </w:r>
          </w:p>
        </w:tc>
        <w:tc>
          <w:tcPr>
            <w:tcW w:w="974" w:type="dxa"/>
            <w:tcBorders>
              <w:top w:val="nil"/>
              <w:left w:val="nil"/>
              <w:bottom w:val="single" w:sz="4" w:space="0" w:color="auto"/>
              <w:right w:val="single" w:sz="4" w:space="0" w:color="auto"/>
            </w:tcBorders>
            <w:shd w:val="clear" w:color="auto" w:fill="auto"/>
            <w:noWrap/>
            <w:vAlign w:val="center"/>
            <w:hideMark/>
          </w:tcPr>
          <w:p w:rsidR="000228D7" w:rsidRPr="00A40798" w:rsidRDefault="005446CB"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禹雷</w:t>
            </w:r>
          </w:p>
        </w:tc>
        <w:tc>
          <w:tcPr>
            <w:tcW w:w="1018" w:type="dxa"/>
            <w:tcBorders>
              <w:top w:val="nil"/>
              <w:left w:val="nil"/>
              <w:bottom w:val="single" w:sz="4" w:space="0" w:color="auto"/>
              <w:right w:val="single" w:sz="4" w:space="0" w:color="auto"/>
            </w:tcBorders>
            <w:shd w:val="clear" w:color="auto" w:fill="auto"/>
            <w:noWrap/>
            <w:vAlign w:val="center"/>
            <w:hideMark/>
          </w:tcPr>
          <w:p w:rsidR="000228D7" w:rsidRPr="00A40798" w:rsidRDefault="00C1235D"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高工</w:t>
            </w:r>
          </w:p>
        </w:tc>
        <w:tc>
          <w:tcPr>
            <w:tcW w:w="5103" w:type="dxa"/>
            <w:tcBorders>
              <w:top w:val="nil"/>
              <w:left w:val="single" w:sz="4" w:space="0" w:color="auto"/>
              <w:bottom w:val="single" w:sz="4" w:space="0" w:color="auto"/>
              <w:right w:val="single" w:sz="4" w:space="0" w:color="auto"/>
            </w:tcBorders>
            <w:vAlign w:val="center"/>
            <w:hideMark/>
          </w:tcPr>
          <w:p w:rsidR="000228D7" w:rsidRPr="00A40798" w:rsidRDefault="00C1235D" w:rsidP="00A40798">
            <w:pPr>
              <w:spacing w:line="300" w:lineRule="auto"/>
              <w:jc w:val="left"/>
              <w:rPr>
                <w:rFonts w:ascii="仿宋" w:eastAsia="仿宋" w:hAnsi="仿宋" w:cs="宋体"/>
                <w:spacing w:val="6"/>
                <w:sz w:val="24"/>
              </w:rPr>
            </w:pPr>
            <w:r w:rsidRPr="000F326B">
              <w:rPr>
                <w:rFonts w:ascii="仿宋" w:eastAsia="仿宋" w:hAnsi="仿宋" w:cs="宋体" w:hint="eastAsia"/>
                <w:spacing w:val="6"/>
                <w:sz w:val="24"/>
              </w:rPr>
              <w:t>中铁工程设计咨询集团有限公司</w:t>
            </w:r>
          </w:p>
        </w:tc>
      </w:tr>
      <w:tr w:rsidR="000228D7" w:rsidRPr="00A222D7" w:rsidTr="00881404">
        <w:trPr>
          <w:trHeight w:val="108"/>
          <w:jc w:val="center"/>
        </w:trPr>
        <w:tc>
          <w:tcPr>
            <w:tcW w:w="697" w:type="dxa"/>
            <w:tcBorders>
              <w:top w:val="nil"/>
              <w:left w:val="single" w:sz="4" w:space="0" w:color="auto"/>
              <w:bottom w:val="single" w:sz="4" w:space="0" w:color="auto"/>
              <w:right w:val="single" w:sz="4" w:space="0" w:color="auto"/>
            </w:tcBorders>
            <w:shd w:val="clear" w:color="auto" w:fill="auto"/>
            <w:noWrap/>
            <w:vAlign w:val="center"/>
          </w:tcPr>
          <w:p w:rsidR="000228D7" w:rsidRDefault="00C1235D" w:rsidP="00F3407D">
            <w:pPr>
              <w:widowControl/>
              <w:jc w:val="center"/>
              <w:rPr>
                <w:rFonts w:ascii="宋体" w:hAnsi="宋体" w:cs="宋体"/>
                <w:color w:val="000000"/>
                <w:kern w:val="0"/>
                <w:sz w:val="22"/>
              </w:rPr>
            </w:pPr>
            <w:r>
              <w:rPr>
                <w:rFonts w:ascii="宋体" w:hAnsi="宋体" w:cs="宋体"/>
                <w:color w:val="000000"/>
                <w:kern w:val="0"/>
                <w:sz w:val="22"/>
              </w:rPr>
              <w:t>14</w:t>
            </w:r>
          </w:p>
        </w:tc>
        <w:tc>
          <w:tcPr>
            <w:tcW w:w="974" w:type="dxa"/>
            <w:tcBorders>
              <w:top w:val="nil"/>
              <w:left w:val="nil"/>
              <w:bottom w:val="single" w:sz="4" w:space="0" w:color="auto"/>
              <w:right w:val="single" w:sz="4" w:space="0" w:color="auto"/>
            </w:tcBorders>
            <w:shd w:val="clear" w:color="auto" w:fill="auto"/>
            <w:noWrap/>
            <w:vAlign w:val="center"/>
            <w:hideMark/>
          </w:tcPr>
          <w:p w:rsidR="000228D7" w:rsidRPr="00A40798" w:rsidRDefault="00C1235D"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崔啸风</w:t>
            </w:r>
          </w:p>
        </w:tc>
        <w:tc>
          <w:tcPr>
            <w:tcW w:w="1018" w:type="dxa"/>
            <w:tcBorders>
              <w:top w:val="nil"/>
              <w:left w:val="nil"/>
              <w:bottom w:val="single" w:sz="4" w:space="0" w:color="auto"/>
              <w:right w:val="single" w:sz="4" w:space="0" w:color="auto"/>
            </w:tcBorders>
            <w:shd w:val="clear" w:color="auto" w:fill="auto"/>
            <w:noWrap/>
            <w:vAlign w:val="center"/>
            <w:hideMark/>
          </w:tcPr>
          <w:p w:rsidR="000228D7" w:rsidRPr="00A40798" w:rsidRDefault="00C1235D"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高工</w:t>
            </w:r>
          </w:p>
        </w:tc>
        <w:tc>
          <w:tcPr>
            <w:tcW w:w="5103" w:type="dxa"/>
            <w:tcBorders>
              <w:top w:val="nil"/>
              <w:left w:val="single" w:sz="4" w:space="0" w:color="auto"/>
              <w:bottom w:val="single" w:sz="4" w:space="0" w:color="auto"/>
              <w:right w:val="single" w:sz="4" w:space="0" w:color="auto"/>
            </w:tcBorders>
            <w:vAlign w:val="center"/>
            <w:hideMark/>
          </w:tcPr>
          <w:p w:rsidR="000228D7" w:rsidRPr="00A40798" w:rsidRDefault="00C1235D" w:rsidP="00A40798">
            <w:pPr>
              <w:spacing w:line="300" w:lineRule="auto"/>
              <w:jc w:val="left"/>
              <w:rPr>
                <w:rFonts w:ascii="仿宋" w:eastAsia="仿宋" w:hAnsi="仿宋" w:cs="宋体"/>
                <w:spacing w:val="6"/>
                <w:sz w:val="24"/>
              </w:rPr>
            </w:pPr>
            <w:r w:rsidRPr="000F326B">
              <w:rPr>
                <w:rFonts w:ascii="仿宋" w:eastAsia="仿宋" w:hAnsi="仿宋" w:cs="宋体"/>
                <w:spacing w:val="6"/>
                <w:sz w:val="24"/>
              </w:rPr>
              <w:t>河北巨弘建筑工程有限公司</w:t>
            </w:r>
          </w:p>
        </w:tc>
      </w:tr>
      <w:tr w:rsidR="00C1235D" w:rsidRPr="00A222D7" w:rsidTr="00881404">
        <w:trPr>
          <w:trHeight w:val="108"/>
          <w:jc w:val="center"/>
        </w:trPr>
        <w:tc>
          <w:tcPr>
            <w:tcW w:w="697" w:type="dxa"/>
            <w:tcBorders>
              <w:top w:val="nil"/>
              <w:left w:val="single" w:sz="4" w:space="0" w:color="auto"/>
              <w:bottom w:val="single" w:sz="4" w:space="0" w:color="auto"/>
              <w:right w:val="single" w:sz="4" w:space="0" w:color="auto"/>
            </w:tcBorders>
            <w:shd w:val="clear" w:color="auto" w:fill="auto"/>
            <w:noWrap/>
            <w:vAlign w:val="center"/>
          </w:tcPr>
          <w:p w:rsidR="00C1235D" w:rsidRPr="00A222D7" w:rsidRDefault="00C1235D" w:rsidP="00B93412">
            <w:pPr>
              <w:widowControl/>
              <w:jc w:val="center"/>
              <w:rPr>
                <w:rFonts w:ascii="宋体" w:hAnsi="宋体" w:cs="宋体"/>
                <w:color w:val="000000"/>
                <w:kern w:val="0"/>
                <w:sz w:val="22"/>
              </w:rPr>
            </w:pPr>
            <w:r>
              <w:rPr>
                <w:rFonts w:ascii="宋体" w:hAnsi="宋体" w:cs="宋体"/>
                <w:color w:val="000000"/>
                <w:kern w:val="0"/>
                <w:sz w:val="22"/>
              </w:rPr>
              <w:t>15</w:t>
            </w:r>
          </w:p>
        </w:tc>
        <w:tc>
          <w:tcPr>
            <w:tcW w:w="974" w:type="dxa"/>
            <w:tcBorders>
              <w:top w:val="nil"/>
              <w:left w:val="nil"/>
              <w:bottom w:val="single" w:sz="4" w:space="0" w:color="auto"/>
              <w:right w:val="single" w:sz="4" w:space="0" w:color="auto"/>
            </w:tcBorders>
            <w:shd w:val="clear" w:color="auto" w:fill="auto"/>
            <w:noWrap/>
            <w:vAlign w:val="center"/>
            <w:hideMark/>
          </w:tcPr>
          <w:p w:rsidR="00C1235D" w:rsidRPr="00A40798" w:rsidRDefault="00C1235D" w:rsidP="00A40798">
            <w:pPr>
              <w:widowControl/>
              <w:jc w:val="left"/>
              <w:rPr>
                <w:rFonts w:ascii="仿宋" w:eastAsia="仿宋" w:hAnsi="仿宋" w:cs="宋体"/>
                <w:spacing w:val="6"/>
                <w:sz w:val="24"/>
              </w:rPr>
            </w:pPr>
            <w:r w:rsidRPr="00A40798">
              <w:rPr>
                <w:rFonts w:ascii="仿宋" w:eastAsia="仿宋" w:hAnsi="仿宋" w:cs="宋体"/>
                <w:spacing w:val="6"/>
                <w:sz w:val="24"/>
              </w:rPr>
              <w:t>张凌云</w:t>
            </w:r>
          </w:p>
        </w:tc>
        <w:tc>
          <w:tcPr>
            <w:tcW w:w="1018" w:type="dxa"/>
            <w:tcBorders>
              <w:top w:val="nil"/>
              <w:left w:val="nil"/>
              <w:bottom w:val="single" w:sz="4" w:space="0" w:color="auto"/>
              <w:right w:val="single" w:sz="4" w:space="0" w:color="auto"/>
            </w:tcBorders>
            <w:shd w:val="clear" w:color="auto" w:fill="auto"/>
            <w:noWrap/>
            <w:vAlign w:val="center"/>
            <w:hideMark/>
          </w:tcPr>
          <w:p w:rsidR="00C1235D" w:rsidRPr="00A40798" w:rsidRDefault="00C1235D"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高工</w:t>
            </w:r>
          </w:p>
        </w:tc>
        <w:tc>
          <w:tcPr>
            <w:tcW w:w="5103" w:type="dxa"/>
            <w:tcBorders>
              <w:top w:val="nil"/>
              <w:left w:val="single" w:sz="4" w:space="0" w:color="auto"/>
              <w:bottom w:val="single" w:sz="4" w:space="0" w:color="auto"/>
              <w:right w:val="single" w:sz="4" w:space="0" w:color="auto"/>
            </w:tcBorders>
            <w:vAlign w:val="center"/>
            <w:hideMark/>
          </w:tcPr>
          <w:p w:rsidR="00C1235D" w:rsidRPr="00A40798" w:rsidRDefault="00C1235D" w:rsidP="00A40798">
            <w:pPr>
              <w:spacing w:line="300" w:lineRule="auto"/>
              <w:jc w:val="left"/>
              <w:rPr>
                <w:rFonts w:ascii="仿宋" w:eastAsia="仿宋" w:hAnsi="仿宋" w:cs="宋体"/>
                <w:spacing w:val="6"/>
                <w:sz w:val="24"/>
              </w:rPr>
            </w:pPr>
            <w:r w:rsidRPr="000F326B">
              <w:rPr>
                <w:rFonts w:ascii="仿宋" w:eastAsia="仿宋" w:hAnsi="仿宋" w:cs="宋体" w:hint="eastAsia"/>
                <w:spacing w:val="6"/>
                <w:sz w:val="24"/>
              </w:rPr>
              <w:t>铁科院（北京）工程咨询有限公司</w:t>
            </w:r>
          </w:p>
        </w:tc>
      </w:tr>
      <w:tr w:rsidR="00C1235D" w:rsidRPr="00A222D7" w:rsidTr="00881404">
        <w:trPr>
          <w:trHeight w:val="108"/>
          <w:jc w:val="center"/>
        </w:trPr>
        <w:tc>
          <w:tcPr>
            <w:tcW w:w="697" w:type="dxa"/>
            <w:tcBorders>
              <w:top w:val="nil"/>
              <w:left w:val="single" w:sz="4" w:space="0" w:color="auto"/>
              <w:bottom w:val="single" w:sz="4" w:space="0" w:color="auto"/>
              <w:right w:val="single" w:sz="4" w:space="0" w:color="auto"/>
            </w:tcBorders>
            <w:shd w:val="clear" w:color="auto" w:fill="auto"/>
            <w:noWrap/>
            <w:vAlign w:val="center"/>
          </w:tcPr>
          <w:p w:rsidR="00C1235D" w:rsidRDefault="00C1235D" w:rsidP="00F3407D">
            <w:pPr>
              <w:widowControl/>
              <w:jc w:val="center"/>
              <w:rPr>
                <w:rFonts w:ascii="宋体" w:hAnsi="宋体" w:cs="宋体"/>
                <w:color w:val="000000"/>
                <w:kern w:val="0"/>
                <w:sz w:val="22"/>
              </w:rPr>
            </w:pPr>
            <w:r>
              <w:rPr>
                <w:rFonts w:ascii="宋体" w:hAnsi="宋体" w:cs="宋体"/>
                <w:color w:val="000000"/>
                <w:kern w:val="0"/>
                <w:sz w:val="22"/>
              </w:rPr>
              <w:t>16</w:t>
            </w:r>
          </w:p>
        </w:tc>
        <w:tc>
          <w:tcPr>
            <w:tcW w:w="974" w:type="dxa"/>
            <w:tcBorders>
              <w:top w:val="nil"/>
              <w:left w:val="nil"/>
              <w:bottom w:val="single" w:sz="4" w:space="0" w:color="auto"/>
              <w:right w:val="single" w:sz="4" w:space="0" w:color="auto"/>
            </w:tcBorders>
            <w:shd w:val="clear" w:color="auto" w:fill="auto"/>
            <w:noWrap/>
            <w:vAlign w:val="center"/>
            <w:hideMark/>
          </w:tcPr>
          <w:p w:rsidR="00C1235D" w:rsidRPr="00A40798" w:rsidRDefault="00C1235D"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陈家晖</w:t>
            </w:r>
          </w:p>
        </w:tc>
        <w:tc>
          <w:tcPr>
            <w:tcW w:w="1018" w:type="dxa"/>
            <w:tcBorders>
              <w:top w:val="nil"/>
              <w:left w:val="nil"/>
              <w:bottom w:val="single" w:sz="4" w:space="0" w:color="auto"/>
              <w:right w:val="single" w:sz="4" w:space="0" w:color="auto"/>
            </w:tcBorders>
            <w:shd w:val="clear" w:color="auto" w:fill="auto"/>
            <w:noWrap/>
            <w:vAlign w:val="center"/>
            <w:hideMark/>
          </w:tcPr>
          <w:p w:rsidR="00C1235D" w:rsidRPr="00A40798" w:rsidRDefault="00C1235D"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高工</w:t>
            </w:r>
          </w:p>
        </w:tc>
        <w:tc>
          <w:tcPr>
            <w:tcW w:w="5103" w:type="dxa"/>
            <w:tcBorders>
              <w:top w:val="nil"/>
              <w:left w:val="single" w:sz="4" w:space="0" w:color="auto"/>
              <w:bottom w:val="single" w:sz="4" w:space="0" w:color="auto"/>
              <w:right w:val="single" w:sz="4" w:space="0" w:color="auto"/>
            </w:tcBorders>
            <w:vAlign w:val="center"/>
            <w:hideMark/>
          </w:tcPr>
          <w:p w:rsidR="00C1235D" w:rsidRPr="00C1235D" w:rsidRDefault="00C1235D" w:rsidP="00A40798">
            <w:pPr>
              <w:spacing w:line="300" w:lineRule="auto"/>
              <w:jc w:val="left"/>
              <w:rPr>
                <w:rFonts w:ascii="仿宋" w:eastAsia="仿宋" w:hAnsi="仿宋" w:cs="宋体"/>
                <w:spacing w:val="6"/>
                <w:sz w:val="24"/>
              </w:rPr>
            </w:pPr>
            <w:r w:rsidRPr="000F326B">
              <w:rPr>
                <w:rFonts w:ascii="仿宋" w:eastAsia="仿宋" w:hAnsi="仿宋" w:cs="宋体" w:hint="eastAsia"/>
                <w:spacing w:val="6"/>
                <w:sz w:val="24"/>
              </w:rPr>
              <w:t>喜利得（中国）商贸有限公司</w:t>
            </w:r>
          </w:p>
        </w:tc>
      </w:tr>
      <w:tr w:rsidR="00C1235D" w:rsidRPr="00A222D7" w:rsidTr="00881404">
        <w:trPr>
          <w:trHeight w:val="108"/>
          <w:jc w:val="center"/>
        </w:trPr>
        <w:tc>
          <w:tcPr>
            <w:tcW w:w="697" w:type="dxa"/>
            <w:tcBorders>
              <w:top w:val="nil"/>
              <w:left w:val="single" w:sz="4" w:space="0" w:color="auto"/>
              <w:bottom w:val="single" w:sz="4" w:space="0" w:color="auto"/>
              <w:right w:val="single" w:sz="4" w:space="0" w:color="auto"/>
            </w:tcBorders>
            <w:shd w:val="clear" w:color="auto" w:fill="auto"/>
            <w:noWrap/>
            <w:vAlign w:val="center"/>
          </w:tcPr>
          <w:p w:rsidR="00C1235D" w:rsidRDefault="00C1235D" w:rsidP="00F3407D">
            <w:pPr>
              <w:widowControl/>
              <w:jc w:val="center"/>
              <w:rPr>
                <w:rFonts w:ascii="宋体" w:hAnsi="宋体" w:cs="宋体"/>
                <w:color w:val="000000"/>
                <w:kern w:val="0"/>
                <w:sz w:val="22"/>
              </w:rPr>
            </w:pPr>
            <w:r>
              <w:rPr>
                <w:rFonts w:ascii="宋体" w:hAnsi="宋体" w:cs="宋体"/>
                <w:color w:val="000000"/>
                <w:kern w:val="0"/>
                <w:sz w:val="22"/>
              </w:rPr>
              <w:t>17</w:t>
            </w:r>
          </w:p>
        </w:tc>
        <w:tc>
          <w:tcPr>
            <w:tcW w:w="974" w:type="dxa"/>
            <w:tcBorders>
              <w:top w:val="nil"/>
              <w:left w:val="nil"/>
              <w:bottom w:val="single" w:sz="4" w:space="0" w:color="auto"/>
              <w:right w:val="single" w:sz="4" w:space="0" w:color="auto"/>
            </w:tcBorders>
            <w:shd w:val="clear" w:color="auto" w:fill="auto"/>
            <w:noWrap/>
            <w:vAlign w:val="center"/>
            <w:hideMark/>
          </w:tcPr>
          <w:p w:rsidR="00C1235D" w:rsidRPr="00A40798" w:rsidRDefault="00C1235D" w:rsidP="00A40798">
            <w:pPr>
              <w:widowControl/>
              <w:jc w:val="left"/>
              <w:rPr>
                <w:rFonts w:ascii="仿宋" w:eastAsia="仿宋" w:hAnsi="仿宋" w:cs="宋体"/>
                <w:spacing w:val="6"/>
                <w:sz w:val="24"/>
              </w:rPr>
            </w:pPr>
          </w:p>
        </w:tc>
        <w:tc>
          <w:tcPr>
            <w:tcW w:w="1018" w:type="dxa"/>
            <w:tcBorders>
              <w:top w:val="nil"/>
              <w:left w:val="nil"/>
              <w:bottom w:val="single" w:sz="4" w:space="0" w:color="auto"/>
              <w:right w:val="single" w:sz="4" w:space="0" w:color="auto"/>
            </w:tcBorders>
            <w:shd w:val="clear" w:color="auto" w:fill="auto"/>
            <w:noWrap/>
            <w:vAlign w:val="center"/>
            <w:hideMark/>
          </w:tcPr>
          <w:p w:rsidR="00C1235D" w:rsidRPr="00A40798" w:rsidRDefault="00C1235D"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高工</w:t>
            </w:r>
          </w:p>
        </w:tc>
        <w:tc>
          <w:tcPr>
            <w:tcW w:w="5103" w:type="dxa"/>
            <w:tcBorders>
              <w:top w:val="nil"/>
              <w:left w:val="single" w:sz="4" w:space="0" w:color="auto"/>
              <w:bottom w:val="single" w:sz="4" w:space="0" w:color="auto"/>
              <w:right w:val="single" w:sz="4" w:space="0" w:color="auto"/>
            </w:tcBorders>
            <w:vAlign w:val="center"/>
            <w:hideMark/>
          </w:tcPr>
          <w:p w:rsidR="00C1235D" w:rsidRPr="00C1235D" w:rsidRDefault="00C1235D" w:rsidP="00A40798">
            <w:pPr>
              <w:spacing w:line="300" w:lineRule="auto"/>
              <w:jc w:val="left"/>
              <w:rPr>
                <w:rFonts w:ascii="仿宋" w:eastAsia="仿宋" w:hAnsi="仿宋" w:cs="宋体"/>
                <w:spacing w:val="6"/>
                <w:sz w:val="24"/>
              </w:rPr>
            </w:pPr>
            <w:r w:rsidRPr="000F326B">
              <w:rPr>
                <w:rFonts w:ascii="仿宋" w:eastAsia="仿宋" w:hAnsi="仿宋" w:cs="宋体" w:hint="eastAsia"/>
                <w:spacing w:val="6"/>
                <w:sz w:val="24"/>
              </w:rPr>
              <w:t>北京京铁瑞达建设有限公司</w:t>
            </w:r>
          </w:p>
        </w:tc>
      </w:tr>
      <w:tr w:rsidR="00C1235D" w:rsidRPr="00A222D7" w:rsidTr="00881404">
        <w:trPr>
          <w:trHeight w:val="108"/>
          <w:jc w:val="center"/>
        </w:trPr>
        <w:tc>
          <w:tcPr>
            <w:tcW w:w="697" w:type="dxa"/>
            <w:tcBorders>
              <w:top w:val="nil"/>
              <w:left w:val="single" w:sz="4" w:space="0" w:color="auto"/>
              <w:bottom w:val="single" w:sz="4" w:space="0" w:color="auto"/>
              <w:right w:val="single" w:sz="4" w:space="0" w:color="auto"/>
            </w:tcBorders>
            <w:shd w:val="clear" w:color="auto" w:fill="auto"/>
            <w:noWrap/>
            <w:vAlign w:val="center"/>
          </w:tcPr>
          <w:p w:rsidR="00C1235D" w:rsidRDefault="00C1235D" w:rsidP="00F3407D">
            <w:pPr>
              <w:widowControl/>
              <w:jc w:val="center"/>
              <w:rPr>
                <w:rFonts w:ascii="宋体" w:hAnsi="宋体" w:cs="宋体"/>
                <w:color w:val="000000"/>
                <w:kern w:val="0"/>
                <w:sz w:val="22"/>
              </w:rPr>
            </w:pPr>
            <w:r>
              <w:rPr>
                <w:rFonts w:ascii="宋体" w:hAnsi="宋体" w:cs="宋体"/>
                <w:color w:val="000000"/>
                <w:kern w:val="0"/>
                <w:sz w:val="22"/>
              </w:rPr>
              <w:t>18</w:t>
            </w:r>
          </w:p>
        </w:tc>
        <w:tc>
          <w:tcPr>
            <w:tcW w:w="974" w:type="dxa"/>
            <w:tcBorders>
              <w:top w:val="nil"/>
              <w:left w:val="nil"/>
              <w:bottom w:val="single" w:sz="4" w:space="0" w:color="auto"/>
              <w:right w:val="single" w:sz="4" w:space="0" w:color="auto"/>
            </w:tcBorders>
            <w:shd w:val="clear" w:color="auto" w:fill="auto"/>
            <w:noWrap/>
            <w:vAlign w:val="center"/>
            <w:hideMark/>
          </w:tcPr>
          <w:p w:rsidR="00C1235D" w:rsidRPr="00A40798" w:rsidRDefault="00C1235D"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杨敏</w:t>
            </w:r>
          </w:p>
        </w:tc>
        <w:tc>
          <w:tcPr>
            <w:tcW w:w="1018" w:type="dxa"/>
            <w:tcBorders>
              <w:top w:val="nil"/>
              <w:left w:val="nil"/>
              <w:bottom w:val="single" w:sz="4" w:space="0" w:color="auto"/>
              <w:right w:val="single" w:sz="4" w:space="0" w:color="auto"/>
            </w:tcBorders>
            <w:shd w:val="clear" w:color="auto" w:fill="auto"/>
            <w:noWrap/>
            <w:vAlign w:val="center"/>
            <w:hideMark/>
          </w:tcPr>
          <w:p w:rsidR="00C1235D" w:rsidRPr="00A40798" w:rsidRDefault="00C1235D" w:rsidP="00A40798">
            <w:pPr>
              <w:widowControl/>
              <w:jc w:val="left"/>
              <w:rPr>
                <w:rFonts w:ascii="仿宋" w:eastAsia="仿宋" w:hAnsi="仿宋" w:cs="宋体"/>
                <w:spacing w:val="6"/>
                <w:sz w:val="24"/>
              </w:rPr>
            </w:pPr>
            <w:r w:rsidRPr="00A40798">
              <w:rPr>
                <w:rFonts w:ascii="仿宋" w:eastAsia="仿宋" w:hAnsi="仿宋" w:cs="宋体" w:hint="eastAsia"/>
                <w:spacing w:val="6"/>
                <w:sz w:val="24"/>
              </w:rPr>
              <w:t>高工</w:t>
            </w:r>
          </w:p>
        </w:tc>
        <w:tc>
          <w:tcPr>
            <w:tcW w:w="5103" w:type="dxa"/>
            <w:tcBorders>
              <w:top w:val="nil"/>
              <w:left w:val="single" w:sz="4" w:space="0" w:color="auto"/>
              <w:bottom w:val="single" w:sz="4" w:space="0" w:color="auto"/>
              <w:right w:val="single" w:sz="4" w:space="0" w:color="auto"/>
            </w:tcBorders>
            <w:vAlign w:val="center"/>
            <w:hideMark/>
          </w:tcPr>
          <w:p w:rsidR="00C1235D" w:rsidRPr="000F326B" w:rsidRDefault="00C1235D" w:rsidP="00A40798">
            <w:pPr>
              <w:spacing w:line="300" w:lineRule="auto"/>
              <w:jc w:val="left"/>
              <w:rPr>
                <w:rFonts w:ascii="仿宋" w:eastAsia="仿宋" w:hAnsi="仿宋" w:cs="宋体"/>
                <w:spacing w:val="6"/>
                <w:sz w:val="24"/>
              </w:rPr>
            </w:pPr>
            <w:r w:rsidRPr="000F326B">
              <w:rPr>
                <w:rFonts w:ascii="仿宋" w:eastAsia="仿宋" w:hAnsi="仿宋" w:cs="宋体" w:hint="eastAsia"/>
                <w:spacing w:val="6"/>
                <w:sz w:val="24"/>
              </w:rPr>
              <w:t>保定立平新型建材制造有限公司</w:t>
            </w:r>
          </w:p>
        </w:tc>
      </w:tr>
    </w:tbl>
    <w:p w:rsidR="009B4911" w:rsidRPr="009B4911" w:rsidRDefault="009B4911" w:rsidP="009B4911">
      <w:pPr>
        <w:spacing w:line="300" w:lineRule="auto"/>
        <w:rPr>
          <w:rFonts w:ascii="仿宋" w:eastAsia="仿宋" w:hAnsi="仿宋"/>
          <w:b/>
          <w:sz w:val="24"/>
        </w:rPr>
      </w:pPr>
      <w:r w:rsidRPr="009B4911">
        <w:rPr>
          <w:rFonts w:ascii="仿宋" w:eastAsia="仿宋" w:hAnsi="仿宋" w:hint="eastAsia"/>
          <w:b/>
          <w:sz w:val="24"/>
        </w:rPr>
        <w:t>2.2  标准主要起草人及其所做的工作</w:t>
      </w:r>
    </w:p>
    <w:tbl>
      <w:tblPr>
        <w:tblW w:w="7804" w:type="dxa"/>
        <w:jc w:val="center"/>
        <w:tblLayout w:type="fixed"/>
        <w:tblLook w:val="04A0"/>
      </w:tblPr>
      <w:tblGrid>
        <w:gridCol w:w="1420"/>
        <w:gridCol w:w="1985"/>
        <w:gridCol w:w="4399"/>
      </w:tblGrid>
      <w:tr w:rsidR="00EC6686" w:rsidRPr="00A222D7" w:rsidTr="00881404">
        <w:trPr>
          <w:trHeight w:val="261"/>
          <w:jc w:val="center"/>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6686" w:rsidRPr="00A222D7" w:rsidRDefault="00EC6686" w:rsidP="00AB1D01">
            <w:pPr>
              <w:widowControl/>
              <w:jc w:val="center"/>
              <w:rPr>
                <w:rFonts w:ascii="宋体" w:hAnsi="宋体" w:cs="宋体"/>
                <w:color w:val="000000"/>
                <w:kern w:val="0"/>
                <w:sz w:val="22"/>
              </w:rPr>
            </w:pPr>
            <w:r w:rsidRPr="00A222D7">
              <w:rPr>
                <w:rFonts w:ascii="宋体" w:hAnsi="宋体" w:cs="宋体" w:hint="eastAsia"/>
                <w:color w:val="000000"/>
                <w:kern w:val="0"/>
                <w:sz w:val="22"/>
              </w:rPr>
              <w:t>序号</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EC6686" w:rsidRPr="00A222D7" w:rsidRDefault="00EC6686" w:rsidP="00AB1D01">
            <w:pPr>
              <w:widowControl/>
              <w:jc w:val="center"/>
              <w:rPr>
                <w:rFonts w:ascii="宋体" w:hAnsi="宋体" w:cs="宋体"/>
                <w:color w:val="000000"/>
                <w:kern w:val="0"/>
                <w:sz w:val="22"/>
              </w:rPr>
            </w:pPr>
            <w:r w:rsidRPr="00A222D7">
              <w:rPr>
                <w:rFonts w:ascii="宋体" w:hAnsi="宋体" w:cs="宋体" w:hint="eastAsia"/>
                <w:color w:val="000000"/>
                <w:kern w:val="0"/>
                <w:sz w:val="22"/>
              </w:rPr>
              <w:t>姓名</w:t>
            </w:r>
          </w:p>
        </w:tc>
        <w:tc>
          <w:tcPr>
            <w:tcW w:w="4399" w:type="dxa"/>
            <w:tcBorders>
              <w:top w:val="single" w:sz="4" w:space="0" w:color="auto"/>
              <w:left w:val="nil"/>
              <w:bottom w:val="single" w:sz="4" w:space="0" w:color="auto"/>
              <w:right w:val="single" w:sz="4" w:space="0" w:color="auto"/>
            </w:tcBorders>
            <w:shd w:val="clear" w:color="auto" w:fill="auto"/>
            <w:noWrap/>
            <w:vAlign w:val="center"/>
            <w:hideMark/>
          </w:tcPr>
          <w:p w:rsidR="00EC6686" w:rsidRPr="00A222D7" w:rsidRDefault="00EC6686" w:rsidP="00AB1D01">
            <w:pPr>
              <w:widowControl/>
              <w:jc w:val="center"/>
              <w:rPr>
                <w:rFonts w:ascii="宋体" w:hAnsi="宋体" w:cs="宋体"/>
                <w:color w:val="000000"/>
                <w:kern w:val="0"/>
                <w:sz w:val="22"/>
              </w:rPr>
            </w:pPr>
            <w:r w:rsidRPr="00A222D7">
              <w:rPr>
                <w:rFonts w:ascii="宋体" w:hAnsi="宋体" w:cs="宋体" w:hint="eastAsia"/>
                <w:color w:val="000000"/>
                <w:kern w:val="0"/>
                <w:sz w:val="22"/>
              </w:rPr>
              <w:t>工作分工</w:t>
            </w:r>
          </w:p>
        </w:tc>
      </w:tr>
      <w:tr w:rsidR="00EC6686" w:rsidRPr="00A222D7" w:rsidTr="00881404">
        <w:trPr>
          <w:trHeight w:val="525"/>
          <w:jc w:val="center"/>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EC6686" w:rsidRPr="00A222D7" w:rsidRDefault="00EC6686" w:rsidP="00AB1D01">
            <w:pPr>
              <w:widowControl/>
              <w:jc w:val="center"/>
              <w:rPr>
                <w:rFonts w:ascii="宋体" w:hAnsi="宋体" w:cs="宋体"/>
                <w:color w:val="000000"/>
                <w:kern w:val="0"/>
                <w:sz w:val="22"/>
              </w:rPr>
            </w:pPr>
            <w:r w:rsidRPr="00A222D7">
              <w:rPr>
                <w:rFonts w:ascii="宋体" w:hAnsi="宋体" w:cs="宋体" w:hint="eastAsia"/>
                <w:color w:val="000000"/>
                <w:kern w:val="0"/>
                <w:sz w:val="22"/>
              </w:rPr>
              <w:t>1</w:t>
            </w:r>
          </w:p>
        </w:tc>
        <w:tc>
          <w:tcPr>
            <w:tcW w:w="1985" w:type="dxa"/>
            <w:tcBorders>
              <w:top w:val="nil"/>
              <w:left w:val="nil"/>
              <w:bottom w:val="single" w:sz="4" w:space="0" w:color="auto"/>
              <w:right w:val="single" w:sz="4" w:space="0" w:color="auto"/>
            </w:tcBorders>
            <w:shd w:val="clear" w:color="auto" w:fill="auto"/>
            <w:noWrap/>
            <w:vAlign w:val="center"/>
            <w:hideMark/>
          </w:tcPr>
          <w:p w:rsidR="00EC6686" w:rsidRPr="00A40798" w:rsidRDefault="00EC6686" w:rsidP="007764D4">
            <w:pPr>
              <w:widowControl/>
              <w:jc w:val="left"/>
              <w:rPr>
                <w:rFonts w:ascii="仿宋" w:eastAsia="仿宋" w:hAnsi="仿宋" w:cs="宋体"/>
                <w:spacing w:val="6"/>
                <w:sz w:val="24"/>
              </w:rPr>
            </w:pPr>
            <w:r w:rsidRPr="00A40798">
              <w:rPr>
                <w:rFonts w:ascii="仿宋" w:eastAsia="仿宋" w:hAnsi="仿宋" w:cs="宋体" w:hint="eastAsia"/>
                <w:spacing w:val="6"/>
                <w:sz w:val="24"/>
              </w:rPr>
              <w:t>高辛财</w:t>
            </w:r>
            <w:r w:rsidR="00FE0D55" w:rsidRPr="00A40798">
              <w:rPr>
                <w:rFonts w:ascii="仿宋" w:eastAsia="仿宋" w:hAnsi="仿宋" w:cs="宋体" w:hint="eastAsia"/>
                <w:spacing w:val="6"/>
                <w:sz w:val="24"/>
              </w:rPr>
              <w:t>、王锋、史聪灵</w:t>
            </w:r>
          </w:p>
        </w:tc>
        <w:tc>
          <w:tcPr>
            <w:tcW w:w="4399" w:type="dxa"/>
            <w:tcBorders>
              <w:top w:val="nil"/>
              <w:left w:val="nil"/>
              <w:bottom w:val="single" w:sz="4" w:space="0" w:color="auto"/>
              <w:right w:val="single" w:sz="4" w:space="0" w:color="auto"/>
            </w:tcBorders>
            <w:shd w:val="clear" w:color="auto" w:fill="auto"/>
            <w:vAlign w:val="center"/>
            <w:hideMark/>
          </w:tcPr>
          <w:p w:rsidR="00EC6686" w:rsidRPr="00A40798" w:rsidRDefault="00EC6686" w:rsidP="007764D4">
            <w:pPr>
              <w:widowControl/>
              <w:jc w:val="left"/>
              <w:rPr>
                <w:rFonts w:ascii="仿宋" w:eastAsia="仿宋" w:hAnsi="仿宋" w:cs="宋体"/>
                <w:spacing w:val="6"/>
                <w:sz w:val="24"/>
              </w:rPr>
            </w:pPr>
            <w:r w:rsidRPr="00A40798">
              <w:rPr>
                <w:rFonts w:ascii="仿宋" w:eastAsia="仿宋" w:hAnsi="仿宋" w:cs="宋体" w:hint="eastAsia"/>
                <w:spacing w:val="6"/>
                <w:sz w:val="24"/>
              </w:rPr>
              <w:t>总则、术语和定义、基本规定</w:t>
            </w:r>
            <w:r w:rsidR="00FE0D55" w:rsidRPr="00A40798">
              <w:rPr>
                <w:rFonts w:ascii="仿宋" w:eastAsia="仿宋" w:hAnsi="仿宋" w:cs="宋体" w:hint="eastAsia"/>
                <w:spacing w:val="6"/>
                <w:sz w:val="24"/>
              </w:rPr>
              <w:t>、范围</w:t>
            </w:r>
          </w:p>
        </w:tc>
      </w:tr>
      <w:tr w:rsidR="00EC6686" w:rsidRPr="00A222D7" w:rsidTr="00881404">
        <w:trPr>
          <w:trHeight w:val="261"/>
          <w:jc w:val="center"/>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EC6686" w:rsidRPr="00A222D7" w:rsidRDefault="00C51981" w:rsidP="00EC6686">
            <w:pPr>
              <w:widowControl/>
              <w:jc w:val="center"/>
              <w:rPr>
                <w:rFonts w:ascii="宋体" w:hAnsi="宋体" w:cs="宋体"/>
                <w:color w:val="000000"/>
                <w:kern w:val="0"/>
                <w:sz w:val="22"/>
              </w:rPr>
            </w:pPr>
            <w:r>
              <w:rPr>
                <w:rFonts w:ascii="宋体" w:hAnsi="宋体" w:cs="宋体" w:hint="eastAsia"/>
                <w:color w:val="000000"/>
                <w:kern w:val="0"/>
                <w:sz w:val="22"/>
              </w:rPr>
              <w:t>2</w:t>
            </w:r>
          </w:p>
        </w:tc>
        <w:tc>
          <w:tcPr>
            <w:tcW w:w="1985" w:type="dxa"/>
            <w:tcBorders>
              <w:top w:val="nil"/>
              <w:left w:val="nil"/>
              <w:bottom w:val="single" w:sz="4" w:space="0" w:color="auto"/>
              <w:right w:val="single" w:sz="4" w:space="0" w:color="auto"/>
            </w:tcBorders>
            <w:shd w:val="clear" w:color="auto" w:fill="auto"/>
            <w:noWrap/>
            <w:vAlign w:val="center"/>
          </w:tcPr>
          <w:p w:rsidR="00EC6686" w:rsidRPr="00A40798" w:rsidRDefault="00EC6686" w:rsidP="007764D4">
            <w:pPr>
              <w:widowControl/>
              <w:jc w:val="left"/>
              <w:rPr>
                <w:rFonts w:ascii="仿宋" w:eastAsia="仿宋" w:hAnsi="仿宋" w:cs="宋体"/>
                <w:spacing w:val="6"/>
                <w:sz w:val="24"/>
              </w:rPr>
            </w:pPr>
            <w:r w:rsidRPr="00A40798">
              <w:rPr>
                <w:rFonts w:ascii="仿宋" w:eastAsia="仿宋" w:hAnsi="仿宋" w:cs="宋体" w:hint="eastAsia"/>
                <w:spacing w:val="6"/>
                <w:sz w:val="24"/>
              </w:rPr>
              <w:t>邹彪</w:t>
            </w:r>
            <w:r w:rsidR="00FE0D55" w:rsidRPr="00A40798">
              <w:rPr>
                <w:rFonts w:ascii="仿宋" w:eastAsia="仿宋" w:hAnsi="仿宋" w:cs="宋体" w:hint="eastAsia"/>
                <w:spacing w:val="6"/>
                <w:sz w:val="24"/>
              </w:rPr>
              <w:t>、余惠林、唐云、</w:t>
            </w:r>
            <w:r w:rsidR="00FE0D55" w:rsidRPr="00A40798">
              <w:rPr>
                <w:rFonts w:ascii="仿宋" w:eastAsia="仿宋" w:hAnsi="仿宋" w:cs="宋体"/>
                <w:spacing w:val="6"/>
                <w:sz w:val="24"/>
              </w:rPr>
              <w:t>王洋、刘玲玉</w:t>
            </w:r>
            <w:r w:rsidR="007764D4" w:rsidRPr="00A40798">
              <w:rPr>
                <w:rFonts w:ascii="仿宋" w:eastAsia="仿宋" w:hAnsi="仿宋" w:cs="宋体" w:hint="eastAsia"/>
                <w:spacing w:val="6"/>
                <w:sz w:val="24"/>
              </w:rPr>
              <w:t>禹雷</w:t>
            </w:r>
            <w:r w:rsidR="00C51981" w:rsidRPr="00A40798">
              <w:rPr>
                <w:rFonts w:ascii="仿宋" w:eastAsia="仿宋" w:hAnsi="仿宋" w:cs="宋体" w:hint="eastAsia"/>
                <w:spacing w:val="6"/>
                <w:sz w:val="24"/>
              </w:rPr>
              <w:t>、张艳军</w:t>
            </w:r>
          </w:p>
        </w:tc>
        <w:tc>
          <w:tcPr>
            <w:tcW w:w="4399" w:type="dxa"/>
            <w:tcBorders>
              <w:top w:val="nil"/>
              <w:left w:val="nil"/>
              <w:bottom w:val="single" w:sz="4" w:space="0" w:color="auto"/>
              <w:right w:val="single" w:sz="4" w:space="0" w:color="auto"/>
            </w:tcBorders>
            <w:shd w:val="clear" w:color="auto" w:fill="auto"/>
            <w:noWrap/>
            <w:vAlign w:val="center"/>
          </w:tcPr>
          <w:p w:rsidR="00EC6686" w:rsidRPr="00A40798" w:rsidRDefault="00FE0D55" w:rsidP="007764D4">
            <w:pPr>
              <w:widowControl/>
              <w:jc w:val="left"/>
              <w:rPr>
                <w:rFonts w:ascii="仿宋" w:eastAsia="仿宋" w:hAnsi="仿宋" w:cs="宋体"/>
                <w:spacing w:val="6"/>
                <w:sz w:val="24"/>
              </w:rPr>
            </w:pPr>
            <w:r w:rsidRPr="00A40798">
              <w:rPr>
                <w:rFonts w:ascii="仿宋" w:eastAsia="仿宋" w:hAnsi="仿宋" w:cs="宋体" w:hint="eastAsia"/>
                <w:spacing w:val="6"/>
                <w:sz w:val="24"/>
              </w:rPr>
              <w:t>限界、设计、</w:t>
            </w:r>
            <w:r w:rsidR="00EC6686" w:rsidRPr="00A40798">
              <w:rPr>
                <w:rFonts w:ascii="仿宋" w:eastAsia="仿宋" w:hAnsi="仿宋" w:cs="宋体" w:hint="eastAsia"/>
                <w:spacing w:val="6"/>
                <w:sz w:val="24"/>
              </w:rPr>
              <w:t>荷载</w:t>
            </w:r>
            <w:r w:rsidRPr="00A40798">
              <w:rPr>
                <w:rFonts w:ascii="仿宋" w:eastAsia="仿宋" w:hAnsi="仿宋" w:cs="宋体" w:hint="eastAsia"/>
                <w:spacing w:val="6"/>
                <w:sz w:val="24"/>
              </w:rPr>
              <w:t>、条文说明</w:t>
            </w:r>
          </w:p>
        </w:tc>
      </w:tr>
      <w:tr w:rsidR="00FE0D55" w:rsidRPr="00A222D7" w:rsidTr="00881404">
        <w:trPr>
          <w:trHeight w:val="261"/>
          <w:jc w:val="center"/>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FE0D55" w:rsidRPr="00A222D7" w:rsidRDefault="00C51981" w:rsidP="00EC6686">
            <w:pPr>
              <w:widowControl/>
              <w:jc w:val="center"/>
              <w:rPr>
                <w:rFonts w:ascii="宋体" w:hAnsi="宋体" w:cs="宋体"/>
                <w:color w:val="000000"/>
                <w:kern w:val="0"/>
                <w:sz w:val="22"/>
              </w:rPr>
            </w:pPr>
            <w:r>
              <w:rPr>
                <w:rFonts w:ascii="宋体" w:hAnsi="宋体" w:cs="宋体" w:hint="eastAsia"/>
                <w:color w:val="000000"/>
                <w:kern w:val="0"/>
                <w:sz w:val="22"/>
              </w:rPr>
              <w:t>3</w:t>
            </w:r>
          </w:p>
        </w:tc>
        <w:tc>
          <w:tcPr>
            <w:tcW w:w="1985" w:type="dxa"/>
            <w:tcBorders>
              <w:top w:val="nil"/>
              <w:left w:val="nil"/>
              <w:bottom w:val="single" w:sz="4" w:space="0" w:color="auto"/>
              <w:right w:val="single" w:sz="4" w:space="0" w:color="auto"/>
            </w:tcBorders>
            <w:shd w:val="clear" w:color="auto" w:fill="auto"/>
            <w:noWrap/>
            <w:vAlign w:val="center"/>
          </w:tcPr>
          <w:p w:rsidR="00FE0D55" w:rsidRPr="00A40798" w:rsidRDefault="00FE0D55" w:rsidP="003F24D2">
            <w:pPr>
              <w:widowControl/>
              <w:jc w:val="left"/>
              <w:rPr>
                <w:rFonts w:ascii="仿宋" w:eastAsia="仿宋" w:hAnsi="仿宋" w:cs="宋体"/>
                <w:spacing w:val="6"/>
                <w:sz w:val="24"/>
              </w:rPr>
            </w:pPr>
            <w:r w:rsidRPr="00A40798">
              <w:rPr>
                <w:rFonts w:ascii="仿宋" w:eastAsia="仿宋" w:hAnsi="仿宋" w:cs="宋体" w:hint="eastAsia"/>
                <w:spacing w:val="6"/>
                <w:sz w:val="24"/>
              </w:rPr>
              <w:t>史聪灵、胥旋</w:t>
            </w:r>
          </w:p>
        </w:tc>
        <w:tc>
          <w:tcPr>
            <w:tcW w:w="4399" w:type="dxa"/>
            <w:tcBorders>
              <w:top w:val="nil"/>
              <w:left w:val="nil"/>
              <w:bottom w:val="single" w:sz="4" w:space="0" w:color="auto"/>
              <w:right w:val="single" w:sz="4" w:space="0" w:color="auto"/>
            </w:tcBorders>
            <w:shd w:val="clear" w:color="auto" w:fill="auto"/>
            <w:noWrap/>
            <w:vAlign w:val="center"/>
          </w:tcPr>
          <w:p w:rsidR="00FE0D55" w:rsidRPr="00A40798" w:rsidRDefault="00FE0D55" w:rsidP="007764D4">
            <w:pPr>
              <w:widowControl/>
              <w:jc w:val="left"/>
              <w:rPr>
                <w:rFonts w:ascii="仿宋" w:eastAsia="仿宋" w:hAnsi="仿宋" w:cs="宋体"/>
                <w:spacing w:val="6"/>
                <w:sz w:val="24"/>
              </w:rPr>
            </w:pPr>
            <w:r w:rsidRPr="00A40798">
              <w:rPr>
                <w:rFonts w:ascii="仿宋" w:eastAsia="仿宋" w:hAnsi="仿宋" w:cs="宋体" w:hint="eastAsia"/>
                <w:spacing w:val="6"/>
                <w:sz w:val="24"/>
              </w:rPr>
              <w:t>总则、术语和定义、基本规定</w:t>
            </w:r>
          </w:p>
        </w:tc>
      </w:tr>
      <w:tr w:rsidR="00FE0D55" w:rsidRPr="00A222D7" w:rsidTr="00881404">
        <w:trPr>
          <w:trHeight w:val="340"/>
          <w:jc w:val="center"/>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FE0D55" w:rsidRPr="00A222D7" w:rsidRDefault="00C51981" w:rsidP="00EC6686">
            <w:pPr>
              <w:widowControl/>
              <w:jc w:val="center"/>
              <w:rPr>
                <w:rFonts w:ascii="宋体" w:hAnsi="宋体" w:cs="宋体"/>
                <w:color w:val="000000"/>
                <w:kern w:val="0"/>
                <w:sz w:val="22"/>
              </w:rPr>
            </w:pPr>
            <w:r>
              <w:rPr>
                <w:rFonts w:ascii="宋体" w:hAnsi="宋体" w:cs="宋体" w:hint="eastAsia"/>
                <w:color w:val="000000"/>
                <w:kern w:val="0"/>
                <w:sz w:val="22"/>
              </w:rPr>
              <w:t>4</w:t>
            </w:r>
          </w:p>
        </w:tc>
        <w:tc>
          <w:tcPr>
            <w:tcW w:w="1985" w:type="dxa"/>
            <w:tcBorders>
              <w:top w:val="nil"/>
              <w:left w:val="nil"/>
              <w:bottom w:val="single" w:sz="4" w:space="0" w:color="auto"/>
              <w:right w:val="single" w:sz="4" w:space="0" w:color="auto"/>
            </w:tcBorders>
            <w:shd w:val="clear" w:color="auto" w:fill="auto"/>
            <w:noWrap/>
            <w:vAlign w:val="center"/>
          </w:tcPr>
          <w:p w:rsidR="00FE0D55" w:rsidRPr="00A40798" w:rsidRDefault="00FE0D55" w:rsidP="007764D4">
            <w:pPr>
              <w:widowControl/>
              <w:jc w:val="left"/>
              <w:rPr>
                <w:rFonts w:ascii="仿宋" w:eastAsia="仿宋" w:hAnsi="仿宋" w:cs="宋体"/>
                <w:spacing w:val="6"/>
                <w:sz w:val="24"/>
              </w:rPr>
            </w:pPr>
            <w:r w:rsidRPr="00A40798">
              <w:rPr>
                <w:rFonts w:ascii="仿宋" w:eastAsia="仿宋" w:hAnsi="仿宋" w:cs="宋体" w:hint="eastAsia"/>
                <w:spacing w:val="6"/>
                <w:sz w:val="24"/>
              </w:rPr>
              <w:t>王宁、田建华</w:t>
            </w:r>
          </w:p>
        </w:tc>
        <w:tc>
          <w:tcPr>
            <w:tcW w:w="4399" w:type="dxa"/>
            <w:tcBorders>
              <w:top w:val="nil"/>
              <w:left w:val="nil"/>
              <w:bottom w:val="single" w:sz="4" w:space="0" w:color="auto"/>
              <w:right w:val="single" w:sz="4" w:space="0" w:color="auto"/>
            </w:tcBorders>
            <w:shd w:val="clear" w:color="auto" w:fill="auto"/>
            <w:noWrap/>
            <w:vAlign w:val="center"/>
          </w:tcPr>
          <w:p w:rsidR="00FE0D55" w:rsidRPr="00A40798" w:rsidRDefault="00FE0D55" w:rsidP="007764D4">
            <w:pPr>
              <w:widowControl/>
              <w:jc w:val="left"/>
              <w:rPr>
                <w:rFonts w:ascii="仿宋" w:eastAsia="仿宋" w:hAnsi="仿宋" w:cs="宋体"/>
                <w:spacing w:val="6"/>
                <w:sz w:val="24"/>
              </w:rPr>
            </w:pPr>
            <w:del w:id="16" w:author="王锋" w:date="2020-02-19T16:35:00Z">
              <w:r w:rsidRPr="00A40798" w:rsidDel="00E36718">
                <w:rPr>
                  <w:rFonts w:ascii="仿宋" w:eastAsia="仿宋" w:hAnsi="仿宋" w:cs="宋体" w:hint="eastAsia"/>
                  <w:spacing w:val="6"/>
                  <w:sz w:val="24"/>
                </w:rPr>
                <w:delText>质量</w:delText>
              </w:r>
            </w:del>
            <w:ins w:id="17" w:author="王锋" w:date="2020-02-19T16:35:00Z">
              <w:r w:rsidR="00E36718">
                <w:rPr>
                  <w:rFonts w:ascii="仿宋" w:eastAsia="仿宋" w:hAnsi="仿宋" w:cs="宋体" w:hint="eastAsia"/>
                  <w:spacing w:val="6"/>
                  <w:sz w:val="24"/>
                </w:rPr>
                <w:t>工程</w:t>
              </w:r>
            </w:ins>
            <w:r w:rsidRPr="00A40798">
              <w:rPr>
                <w:rFonts w:ascii="仿宋" w:eastAsia="仿宋" w:hAnsi="仿宋" w:cs="宋体" w:hint="eastAsia"/>
                <w:spacing w:val="6"/>
                <w:sz w:val="24"/>
              </w:rPr>
              <w:t>验收</w:t>
            </w:r>
            <w:r w:rsidR="00416434" w:rsidRPr="00A40798">
              <w:rPr>
                <w:rFonts w:ascii="仿宋" w:eastAsia="仿宋" w:hAnsi="仿宋" w:cs="宋体" w:hint="eastAsia"/>
                <w:spacing w:val="6"/>
                <w:sz w:val="24"/>
              </w:rPr>
              <w:t>、制作与检验</w:t>
            </w:r>
          </w:p>
        </w:tc>
      </w:tr>
      <w:tr w:rsidR="00FE0D55" w:rsidRPr="00A222D7" w:rsidTr="00881404">
        <w:trPr>
          <w:trHeight w:val="261"/>
          <w:jc w:val="center"/>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FE0D55" w:rsidRPr="00A222D7" w:rsidRDefault="00C51981" w:rsidP="00EC6686">
            <w:pPr>
              <w:widowControl/>
              <w:jc w:val="center"/>
              <w:rPr>
                <w:rFonts w:ascii="宋体" w:hAnsi="宋体" w:cs="宋体"/>
                <w:color w:val="000000"/>
                <w:kern w:val="0"/>
                <w:sz w:val="22"/>
              </w:rPr>
            </w:pPr>
            <w:r>
              <w:rPr>
                <w:rFonts w:ascii="宋体" w:hAnsi="宋体" w:cs="宋体" w:hint="eastAsia"/>
                <w:color w:val="000000"/>
                <w:kern w:val="0"/>
                <w:sz w:val="22"/>
              </w:rPr>
              <w:t>5</w:t>
            </w:r>
          </w:p>
        </w:tc>
        <w:tc>
          <w:tcPr>
            <w:tcW w:w="1985" w:type="dxa"/>
            <w:tcBorders>
              <w:top w:val="nil"/>
              <w:left w:val="nil"/>
              <w:bottom w:val="single" w:sz="4" w:space="0" w:color="auto"/>
              <w:right w:val="single" w:sz="4" w:space="0" w:color="auto"/>
            </w:tcBorders>
            <w:shd w:val="clear" w:color="auto" w:fill="auto"/>
            <w:noWrap/>
            <w:vAlign w:val="center"/>
          </w:tcPr>
          <w:p w:rsidR="00FE0D55" w:rsidRPr="00A40798" w:rsidRDefault="00FE0D55" w:rsidP="007764D4">
            <w:pPr>
              <w:widowControl/>
              <w:jc w:val="left"/>
              <w:rPr>
                <w:rFonts w:ascii="仿宋" w:eastAsia="仿宋" w:hAnsi="仿宋" w:cs="宋体"/>
                <w:spacing w:val="6"/>
                <w:sz w:val="24"/>
              </w:rPr>
            </w:pPr>
            <w:r w:rsidRPr="00A40798">
              <w:rPr>
                <w:rFonts w:ascii="仿宋" w:eastAsia="仿宋" w:hAnsi="仿宋" w:cs="宋体" w:hint="eastAsia"/>
                <w:spacing w:val="6"/>
                <w:sz w:val="24"/>
              </w:rPr>
              <w:t>王磊</w:t>
            </w:r>
            <w:r w:rsidR="005E5D93" w:rsidRPr="00A40798">
              <w:rPr>
                <w:rFonts w:ascii="仿宋" w:eastAsia="仿宋" w:hAnsi="仿宋" w:cs="宋体" w:hint="eastAsia"/>
                <w:spacing w:val="6"/>
                <w:sz w:val="24"/>
              </w:rPr>
              <w:t>、付浩</w:t>
            </w:r>
          </w:p>
        </w:tc>
        <w:tc>
          <w:tcPr>
            <w:tcW w:w="4399" w:type="dxa"/>
            <w:tcBorders>
              <w:top w:val="nil"/>
              <w:left w:val="nil"/>
              <w:bottom w:val="single" w:sz="4" w:space="0" w:color="auto"/>
              <w:right w:val="single" w:sz="4" w:space="0" w:color="auto"/>
            </w:tcBorders>
            <w:shd w:val="clear" w:color="auto" w:fill="auto"/>
            <w:noWrap/>
            <w:vAlign w:val="center"/>
          </w:tcPr>
          <w:p w:rsidR="00000000" w:rsidRDefault="00FE0D55">
            <w:pPr>
              <w:widowControl/>
              <w:jc w:val="left"/>
              <w:rPr>
                <w:rFonts w:ascii="仿宋" w:eastAsia="仿宋" w:hAnsi="仿宋" w:cs="宋体"/>
                <w:spacing w:val="6"/>
                <w:sz w:val="24"/>
              </w:rPr>
            </w:pPr>
            <w:r w:rsidRPr="00A40798">
              <w:rPr>
                <w:rFonts w:ascii="仿宋" w:eastAsia="仿宋" w:hAnsi="仿宋" w:cs="宋体"/>
                <w:spacing w:val="6"/>
                <w:sz w:val="24"/>
              </w:rPr>
              <w:t>施工</w:t>
            </w:r>
            <w:ins w:id="18" w:author="王锋" w:date="2020-02-19T16:34:00Z">
              <w:r w:rsidR="00E36718">
                <w:rPr>
                  <w:rFonts w:ascii="仿宋" w:eastAsia="仿宋" w:hAnsi="仿宋" w:cs="宋体"/>
                  <w:spacing w:val="6"/>
                  <w:sz w:val="24"/>
                </w:rPr>
                <w:t>技术管理</w:t>
              </w:r>
            </w:ins>
            <w:del w:id="19" w:author="王锋" w:date="2020-02-19T16:34:00Z">
              <w:r w:rsidRPr="00A40798" w:rsidDel="00E36718">
                <w:rPr>
                  <w:rFonts w:ascii="仿宋" w:eastAsia="仿宋" w:hAnsi="仿宋" w:cs="宋体"/>
                  <w:spacing w:val="6"/>
                  <w:sz w:val="24"/>
                </w:rPr>
                <w:delText>安装</w:delText>
              </w:r>
            </w:del>
            <w:r w:rsidR="005E5D93" w:rsidRPr="00A40798">
              <w:rPr>
                <w:rFonts w:ascii="仿宋" w:eastAsia="仿宋" w:hAnsi="仿宋" w:cs="宋体" w:hint="eastAsia"/>
                <w:spacing w:val="6"/>
                <w:sz w:val="24"/>
              </w:rPr>
              <w:t>、</w:t>
            </w:r>
            <w:del w:id="20" w:author="王锋" w:date="2020-02-19T16:34:00Z">
              <w:r w:rsidR="005E5D93" w:rsidRPr="00A40798" w:rsidDel="00E36718">
                <w:rPr>
                  <w:rFonts w:ascii="仿宋" w:eastAsia="仿宋" w:hAnsi="仿宋" w:cs="宋体" w:hint="eastAsia"/>
                  <w:spacing w:val="6"/>
                  <w:sz w:val="24"/>
                </w:rPr>
                <w:delText>质量</w:delText>
              </w:r>
            </w:del>
            <w:ins w:id="21" w:author="王锋" w:date="2020-02-19T16:34:00Z">
              <w:r w:rsidR="00E36718">
                <w:rPr>
                  <w:rFonts w:ascii="仿宋" w:eastAsia="仿宋" w:hAnsi="仿宋" w:cs="宋体" w:hint="eastAsia"/>
                  <w:spacing w:val="6"/>
                  <w:sz w:val="24"/>
                </w:rPr>
                <w:t>工程</w:t>
              </w:r>
            </w:ins>
            <w:r w:rsidR="005E5D93" w:rsidRPr="00A40798">
              <w:rPr>
                <w:rFonts w:ascii="仿宋" w:eastAsia="仿宋" w:hAnsi="仿宋" w:cs="宋体" w:hint="eastAsia"/>
                <w:spacing w:val="6"/>
                <w:sz w:val="24"/>
              </w:rPr>
              <w:t>验收</w:t>
            </w:r>
          </w:p>
        </w:tc>
      </w:tr>
      <w:tr w:rsidR="00FE0D55" w:rsidRPr="00A222D7" w:rsidTr="00881404">
        <w:trPr>
          <w:trHeight w:val="261"/>
          <w:jc w:val="center"/>
        </w:trPr>
        <w:tc>
          <w:tcPr>
            <w:tcW w:w="1420" w:type="dxa"/>
            <w:tcBorders>
              <w:top w:val="nil"/>
              <w:left w:val="single" w:sz="4" w:space="0" w:color="auto"/>
              <w:bottom w:val="single" w:sz="4" w:space="0" w:color="auto"/>
              <w:right w:val="single" w:sz="4" w:space="0" w:color="auto"/>
            </w:tcBorders>
            <w:shd w:val="clear" w:color="auto" w:fill="auto"/>
            <w:noWrap/>
            <w:vAlign w:val="center"/>
          </w:tcPr>
          <w:p w:rsidR="00FE0D55" w:rsidRPr="00A222D7" w:rsidRDefault="00C51981" w:rsidP="00F3407D">
            <w:pPr>
              <w:widowControl/>
              <w:jc w:val="center"/>
              <w:rPr>
                <w:rFonts w:ascii="宋体" w:hAnsi="宋体" w:cs="宋体"/>
                <w:color w:val="000000"/>
                <w:kern w:val="0"/>
                <w:sz w:val="22"/>
              </w:rPr>
            </w:pPr>
            <w:r>
              <w:rPr>
                <w:rFonts w:ascii="宋体" w:hAnsi="宋体" w:cs="宋体" w:hint="eastAsia"/>
                <w:color w:val="000000"/>
                <w:kern w:val="0"/>
                <w:sz w:val="22"/>
              </w:rPr>
              <w:t>6</w:t>
            </w:r>
          </w:p>
        </w:tc>
        <w:tc>
          <w:tcPr>
            <w:tcW w:w="1985" w:type="dxa"/>
            <w:tcBorders>
              <w:top w:val="nil"/>
              <w:left w:val="nil"/>
              <w:bottom w:val="single" w:sz="4" w:space="0" w:color="auto"/>
              <w:right w:val="single" w:sz="4" w:space="0" w:color="auto"/>
            </w:tcBorders>
            <w:shd w:val="clear" w:color="auto" w:fill="auto"/>
            <w:noWrap/>
            <w:vAlign w:val="center"/>
          </w:tcPr>
          <w:p w:rsidR="00FE0D55" w:rsidRPr="00A40798" w:rsidRDefault="00FE0D55" w:rsidP="007764D4">
            <w:pPr>
              <w:widowControl/>
              <w:jc w:val="left"/>
              <w:rPr>
                <w:rFonts w:ascii="仿宋" w:eastAsia="仿宋" w:hAnsi="仿宋" w:cs="宋体"/>
                <w:spacing w:val="6"/>
                <w:sz w:val="24"/>
              </w:rPr>
            </w:pPr>
            <w:r w:rsidRPr="00A40798">
              <w:rPr>
                <w:rFonts w:ascii="仿宋" w:eastAsia="仿宋" w:hAnsi="仿宋" w:cs="宋体" w:hint="eastAsia"/>
                <w:spacing w:val="6"/>
                <w:sz w:val="24"/>
              </w:rPr>
              <w:t>毛雅赛、</w:t>
            </w:r>
            <w:r w:rsidR="005446CB" w:rsidRPr="00A40798">
              <w:rPr>
                <w:rFonts w:ascii="仿宋" w:eastAsia="仿宋" w:hAnsi="仿宋" w:cs="宋体" w:hint="eastAsia"/>
                <w:spacing w:val="6"/>
                <w:sz w:val="24"/>
              </w:rPr>
              <w:t>尹会军</w:t>
            </w:r>
            <w:r w:rsidR="007764D4" w:rsidRPr="00A40798">
              <w:rPr>
                <w:rFonts w:ascii="仿宋" w:eastAsia="仿宋" w:hAnsi="仿宋" w:cs="宋体" w:hint="eastAsia"/>
                <w:spacing w:val="6"/>
                <w:sz w:val="24"/>
              </w:rPr>
              <w:t>、</w:t>
            </w:r>
            <w:r w:rsidR="005446CB" w:rsidRPr="00A40798">
              <w:rPr>
                <w:rFonts w:ascii="仿宋" w:eastAsia="仿宋" w:hAnsi="仿宋" w:cs="宋体" w:hint="eastAsia"/>
                <w:spacing w:val="6"/>
                <w:sz w:val="24"/>
              </w:rPr>
              <w:t>毛由田、崔啸风、</w:t>
            </w:r>
            <w:r w:rsidR="005446CB" w:rsidRPr="00A40798">
              <w:rPr>
                <w:rFonts w:ascii="仿宋" w:eastAsia="仿宋" w:hAnsi="仿宋" w:cs="宋体"/>
                <w:spacing w:val="6"/>
                <w:sz w:val="24"/>
              </w:rPr>
              <w:t>张凌云、</w:t>
            </w:r>
            <w:r w:rsidR="005446CB" w:rsidRPr="00A40798">
              <w:rPr>
                <w:rFonts w:ascii="仿宋" w:eastAsia="仿宋" w:hAnsi="仿宋" w:cs="宋体" w:hint="eastAsia"/>
                <w:spacing w:val="6"/>
                <w:sz w:val="24"/>
              </w:rPr>
              <w:t>陈家晖、杨敏</w:t>
            </w:r>
          </w:p>
        </w:tc>
        <w:tc>
          <w:tcPr>
            <w:tcW w:w="4399" w:type="dxa"/>
            <w:tcBorders>
              <w:top w:val="nil"/>
              <w:left w:val="nil"/>
              <w:bottom w:val="single" w:sz="4" w:space="0" w:color="auto"/>
              <w:right w:val="single" w:sz="4" w:space="0" w:color="auto"/>
            </w:tcBorders>
            <w:shd w:val="clear" w:color="auto" w:fill="auto"/>
            <w:noWrap/>
            <w:vAlign w:val="center"/>
          </w:tcPr>
          <w:p w:rsidR="00000000" w:rsidRDefault="005446CB">
            <w:pPr>
              <w:widowControl/>
              <w:jc w:val="left"/>
              <w:rPr>
                <w:rFonts w:ascii="仿宋" w:eastAsia="仿宋" w:hAnsi="仿宋" w:cs="宋体"/>
                <w:spacing w:val="6"/>
                <w:sz w:val="24"/>
              </w:rPr>
            </w:pPr>
            <w:r w:rsidRPr="00A40798">
              <w:rPr>
                <w:rFonts w:ascii="仿宋" w:eastAsia="仿宋" w:hAnsi="仿宋" w:cs="宋体"/>
                <w:spacing w:val="6"/>
                <w:sz w:val="24"/>
              </w:rPr>
              <w:t>设计、</w:t>
            </w:r>
            <w:r w:rsidR="00FE0D55" w:rsidRPr="00A40798">
              <w:rPr>
                <w:rFonts w:ascii="仿宋" w:eastAsia="仿宋" w:hAnsi="仿宋" w:cs="宋体"/>
                <w:spacing w:val="6"/>
                <w:sz w:val="24"/>
              </w:rPr>
              <w:t>制作及检验</w:t>
            </w:r>
            <w:r w:rsidRPr="00A40798">
              <w:rPr>
                <w:rFonts w:ascii="仿宋" w:eastAsia="仿宋" w:hAnsi="仿宋" w:cs="宋体"/>
                <w:spacing w:val="6"/>
                <w:sz w:val="24"/>
              </w:rPr>
              <w:t>、</w:t>
            </w:r>
            <w:del w:id="22" w:author="王锋" w:date="2020-02-19T16:35:00Z">
              <w:r w:rsidRPr="00A40798" w:rsidDel="00E36718">
                <w:rPr>
                  <w:rFonts w:ascii="仿宋" w:eastAsia="仿宋" w:hAnsi="仿宋" w:cs="宋体"/>
                  <w:spacing w:val="6"/>
                  <w:sz w:val="24"/>
                </w:rPr>
                <w:delText>质量</w:delText>
              </w:r>
            </w:del>
            <w:ins w:id="23" w:author="王锋" w:date="2020-02-19T16:35:00Z">
              <w:r w:rsidR="00E36718">
                <w:rPr>
                  <w:rFonts w:ascii="仿宋" w:eastAsia="仿宋" w:hAnsi="仿宋" w:cs="宋体"/>
                  <w:spacing w:val="6"/>
                  <w:sz w:val="24"/>
                </w:rPr>
                <w:t>工程</w:t>
              </w:r>
            </w:ins>
            <w:r w:rsidRPr="00A40798">
              <w:rPr>
                <w:rFonts w:ascii="仿宋" w:eastAsia="仿宋" w:hAnsi="仿宋" w:cs="宋体"/>
                <w:spacing w:val="6"/>
                <w:sz w:val="24"/>
              </w:rPr>
              <w:t>验收</w:t>
            </w:r>
            <w:del w:id="24" w:author="王锋" w:date="2020-02-19T16:35:00Z">
              <w:r w:rsidRPr="00A40798" w:rsidDel="00E36718">
                <w:rPr>
                  <w:rFonts w:ascii="仿宋" w:eastAsia="仿宋" w:hAnsi="仿宋" w:cs="宋体"/>
                  <w:spacing w:val="6"/>
                  <w:sz w:val="24"/>
                </w:rPr>
                <w:delText>、包装、运输及贮存</w:delText>
              </w:r>
            </w:del>
          </w:p>
        </w:tc>
      </w:tr>
      <w:tr w:rsidR="005446CB" w:rsidRPr="00A222D7" w:rsidTr="00881404">
        <w:trPr>
          <w:trHeight w:val="409"/>
          <w:jc w:val="center"/>
        </w:trPr>
        <w:tc>
          <w:tcPr>
            <w:tcW w:w="1420" w:type="dxa"/>
            <w:tcBorders>
              <w:top w:val="nil"/>
              <w:left w:val="single" w:sz="4" w:space="0" w:color="auto"/>
              <w:bottom w:val="single" w:sz="4" w:space="0" w:color="auto"/>
              <w:right w:val="single" w:sz="4" w:space="0" w:color="auto"/>
            </w:tcBorders>
            <w:shd w:val="clear" w:color="auto" w:fill="auto"/>
            <w:noWrap/>
            <w:vAlign w:val="center"/>
          </w:tcPr>
          <w:p w:rsidR="005446CB" w:rsidRPr="00A222D7" w:rsidRDefault="00C51981" w:rsidP="00F3407D">
            <w:pPr>
              <w:widowControl/>
              <w:jc w:val="center"/>
              <w:rPr>
                <w:rFonts w:ascii="宋体" w:hAnsi="宋体" w:cs="宋体"/>
                <w:color w:val="000000"/>
                <w:kern w:val="0"/>
                <w:sz w:val="22"/>
              </w:rPr>
            </w:pPr>
            <w:r>
              <w:rPr>
                <w:rFonts w:ascii="宋体" w:hAnsi="宋体" w:cs="宋体" w:hint="eastAsia"/>
                <w:color w:val="000000"/>
                <w:kern w:val="0"/>
                <w:sz w:val="22"/>
              </w:rPr>
              <w:t>7</w:t>
            </w:r>
          </w:p>
        </w:tc>
        <w:tc>
          <w:tcPr>
            <w:tcW w:w="1985" w:type="dxa"/>
            <w:tcBorders>
              <w:top w:val="nil"/>
              <w:left w:val="nil"/>
              <w:bottom w:val="single" w:sz="4" w:space="0" w:color="auto"/>
              <w:right w:val="single" w:sz="4" w:space="0" w:color="auto"/>
            </w:tcBorders>
            <w:shd w:val="clear" w:color="auto" w:fill="auto"/>
            <w:noWrap/>
            <w:vAlign w:val="center"/>
          </w:tcPr>
          <w:p w:rsidR="005446CB" w:rsidRPr="00A40798" w:rsidRDefault="005446CB" w:rsidP="007764D4">
            <w:pPr>
              <w:widowControl/>
              <w:jc w:val="left"/>
              <w:rPr>
                <w:rFonts w:ascii="仿宋" w:eastAsia="仿宋" w:hAnsi="仿宋" w:cs="宋体"/>
                <w:spacing w:val="6"/>
                <w:sz w:val="24"/>
              </w:rPr>
            </w:pPr>
            <w:r w:rsidRPr="00A40798">
              <w:rPr>
                <w:rFonts w:ascii="仿宋" w:eastAsia="仿宋" w:hAnsi="仿宋" w:cs="宋体"/>
                <w:spacing w:val="6"/>
                <w:sz w:val="24"/>
              </w:rPr>
              <w:t>黄龙飞、王壮</w:t>
            </w:r>
            <w:r w:rsidR="007764D4" w:rsidRPr="00A40798">
              <w:rPr>
                <w:rFonts w:ascii="仿宋" w:eastAsia="仿宋" w:hAnsi="仿宋" w:cs="宋体"/>
                <w:spacing w:val="6"/>
                <w:sz w:val="24"/>
              </w:rPr>
              <w:t>、</w:t>
            </w:r>
            <w:r w:rsidR="007764D4" w:rsidRPr="00A40798">
              <w:rPr>
                <w:rFonts w:ascii="仿宋" w:eastAsia="仿宋" w:hAnsi="仿宋" w:cs="宋体" w:hint="eastAsia"/>
                <w:spacing w:val="6"/>
                <w:sz w:val="24"/>
              </w:rPr>
              <w:t>曹亮</w:t>
            </w:r>
            <w:r w:rsidR="00416434" w:rsidRPr="00A40798">
              <w:rPr>
                <w:rFonts w:ascii="仿宋" w:eastAsia="仿宋" w:hAnsi="仿宋" w:cs="宋体" w:hint="eastAsia"/>
                <w:spacing w:val="6"/>
                <w:sz w:val="24"/>
              </w:rPr>
              <w:t>、覃兆平</w:t>
            </w:r>
          </w:p>
        </w:tc>
        <w:tc>
          <w:tcPr>
            <w:tcW w:w="4399" w:type="dxa"/>
            <w:tcBorders>
              <w:top w:val="nil"/>
              <w:left w:val="nil"/>
              <w:bottom w:val="single" w:sz="4" w:space="0" w:color="auto"/>
              <w:right w:val="single" w:sz="4" w:space="0" w:color="auto"/>
            </w:tcBorders>
            <w:shd w:val="clear" w:color="auto" w:fill="auto"/>
            <w:noWrap/>
            <w:vAlign w:val="center"/>
          </w:tcPr>
          <w:p w:rsidR="005446CB" w:rsidRPr="00A40798" w:rsidRDefault="005446CB" w:rsidP="007764D4">
            <w:pPr>
              <w:widowControl/>
              <w:jc w:val="left"/>
              <w:rPr>
                <w:rFonts w:ascii="仿宋" w:eastAsia="仿宋" w:hAnsi="仿宋" w:cs="宋体"/>
                <w:spacing w:val="6"/>
                <w:sz w:val="24"/>
              </w:rPr>
            </w:pPr>
            <w:r w:rsidRPr="00A40798">
              <w:rPr>
                <w:rFonts w:ascii="仿宋" w:eastAsia="仿宋" w:hAnsi="仿宋" w:cs="宋体"/>
                <w:spacing w:val="6"/>
                <w:sz w:val="24"/>
              </w:rPr>
              <w:t>设计、质量验收、附录B、附录C</w:t>
            </w:r>
            <w:r w:rsidR="00416434" w:rsidRPr="00A40798">
              <w:rPr>
                <w:rFonts w:ascii="仿宋" w:eastAsia="仿宋" w:hAnsi="仿宋" w:cs="宋体"/>
                <w:spacing w:val="6"/>
                <w:sz w:val="24"/>
              </w:rPr>
              <w:t>、附录A、附录D</w:t>
            </w:r>
          </w:p>
        </w:tc>
      </w:tr>
      <w:tr w:rsidR="005446CB" w:rsidRPr="00A222D7" w:rsidTr="00881404">
        <w:trPr>
          <w:trHeight w:val="284"/>
          <w:jc w:val="center"/>
        </w:trPr>
        <w:tc>
          <w:tcPr>
            <w:tcW w:w="1420" w:type="dxa"/>
            <w:tcBorders>
              <w:top w:val="nil"/>
              <w:left w:val="single" w:sz="4" w:space="0" w:color="auto"/>
              <w:bottom w:val="single" w:sz="4" w:space="0" w:color="auto"/>
              <w:right w:val="single" w:sz="4" w:space="0" w:color="auto"/>
            </w:tcBorders>
            <w:shd w:val="clear" w:color="auto" w:fill="auto"/>
            <w:noWrap/>
            <w:vAlign w:val="center"/>
          </w:tcPr>
          <w:p w:rsidR="005446CB" w:rsidRPr="00A222D7" w:rsidRDefault="00416434" w:rsidP="00F3407D">
            <w:pPr>
              <w:widowControl/>
              <w:jc w:val="center"/>
              <w:rPr>
                <w:rFonts w:ascii="宋体" w:hAnsi="宋体" w:cs="宋体"/>
                <w:color w:val="000000"/>
                <w:kern w:val="0"/>
                <w:sz w:val="22"/>
              </w:rPr>
            </w:pPr>
            <w:r>
              <w:rPr>
                <w:rFonts w:ascii="宋体" w:hAnsi="宋体" w:cs="宋体" w:hint="eastAsia"/>
                <w:color w:val="000000"/>
                <w:kern w:val="0"/>
                <w:sz w:val="22"/>
              </w:rPr>
              <w:t>8</w:t>
            </w:r>
          </w:p>
        </w:tc>
        <w:tc>
          <w:tcPr>
            <w:tcW w:w="1985" w:type="dxa"/>
            <w:tcBorders>
              <w:top w:val="nil"/>
              <w:left w:val="nil"/>
              <w:bottom w:val="single" w:sz="4" w:space="0" w:color="auto"/>
              <w:right w:val="single" w:sz="4" w:space="0" w:color="auto"/>
            </w:tcBorders>
            <w:shd w:val="clear" w:color="auto" w:fill="auto"/>
            <w:noWrap/>
            <w:vAlign w:val="center"/>
          </w:tcPr>
          <w:p w:rsidR="005446CB" w:rsidRPr="00A40798" w:rsidRDefault="005446CB" w:rsidP="007764D4">
            <w:pPr>
              <w:widowControl/>
              <w:jc w:val="left"/>
              <w:rPr>
                <w:rFonts w:ascii="仿宋" w:eastAsia="仿宋" w:hAnsi="仿宋" w:cs="宋体"/>
                <w:spacing w:val="6"/>
                <w:sz w:val="24"/>
              </w:rPr>
            </w:pPr>
            <w:r w:rsidRPr="00A40798">
              <w:rPr>
                <w:rFonts w:ascii="仿宋" w:eastAsia="仿宋" w:hAnsi="仿宋" w:cs="宋体" w:hint="eastAsia"/>
                <w:spacing w:val="6"/>
                <w:sz w:val="24"/>
              </w:rPr>
              <w:t>杨广超</w:t>
            </w:r>
            <w:r w:rsidR="007764D4" w:rsidRPr="00A40798">
              <w:rPr>
                <w:rFonts w:ascii="仿宋" w:eastAsia="仿宋" w:hAnsi="仿宋" w:cs="宋体" w:hint="eastAsia"/>
                <w:spacing w:val="6"/>
                <w:sz w:val="24"/>
              </w:rPr>
              <w:t>、于波</w:t>
            </w:r>
          </w:p>
        </w:tc>
        <w:tc>
          <w:tcPr>
            <w:tcW w:w="4399" w:type="dxa"/>
            <w:tcBorders>
              <w:top w:val="nil"/>
              <w:left w:val="nil"/>
              <w:bottom w:val="single" w:sz="4" w:space="0" w:color="auto"/>
              <w:right w:val="single" w:sz="4" w:space="0" w:color="auto"/>
            </w:tcBorders>
            <w:shd w:val="clear" w:color="auto" w:fill="auto"/>
            <w:vAlign w:val="center"/>
          </w:tcPr>
          <w:p w:rsidR="00000000" w:rsidRDefault="007764D4">
            <w:pPr>
              <w:widowControl/>
              <w:jc w:val="left"/>
              <w:rPr>
                <w:rFonts w:ascii="仿宋" w:eastAsia="仿宋" w:hAnsi="仿宋" w:cs="宋体"/>
                <w:spacing w:val="6"/>
                <w:sz w:val="24"/>
              </w:rPr>
            </w:pPr>
            <w:r w:rsidRPr="00A40798">
              <w:rPr>
                <w:rFonts w:ascii="仿宋" w:eastAsia="仿宋" w:hAnsi="仿宋" w:cs="宋体" w:hint="eastAsia"/>
                <w:spacing w:val="6"/>
                <w:sz w:val="24"/>
              </w:rPr>
              <w:t>制作与检验、</w:t>
            </w:r>
            <w:del w:id="25" w:author="王锋" w:date="2020-02-19T16:35:00Z">
              <w:r w:rsidRPr="00A40798" w:rsidDel="00E36718">
                <w:rPr>
                  <w:rFonts w:ascii="仿宋" w:eastAsia="仿宋" w:hAnsi="仿宋" w:cs="宋体" w:hint="eastAsia"/>
                  <w:spacing w:val="6"/>
                  <w:sz w:val="24"/>
                </w:rPr>
                <w:delText>包装运输及</w:delText>
              </w:r>
              <w:r w:rsidRPr="00A40798" w:rsidDel="00E36718">
                <w:rPr>
                  <w:rFonts w:ascii="仿宋" w:eastAsia="仿宋" w:hAnsi="仿宋" w:cs="宋体"/>
                  <w:spacing w:val="6"/>
                  <w:sz w:val="24"/>
                </w:rPr>
                <w:delText>贮存</w:delText>
              </w:r>
            </w:del>
          </w:p>
        </w:tc>
      </w:tr>
    </w:tbl>
    <w:p w:rsidR="009B4911" w:rsidRPr="009B4911" w:rsidRDefault="009B4911" w:rsidP="009B4911">
      <w:pPr>
        <w:spacing w:line="300" w:lineRule="auto"/>
        <w:rPr>
          <w:rFonts w:ascii="仿宋" w:eastAsia="仿宋" w:hAnsi="仿宋"/>
          <w:b/>
          <w:sz w:val="24"/>
        </w:rPr>
      </w:pPr>
      <w:r w:rsidRPr="009B4911">
        <w:rPr>
          <w:rFonts w:ascii="仿宋" w:eastAsia="仿宋" w:hAnsi="仿宋" w:hint="eastAsia"/>
          <w:b/>
          <w:sz w:val="24"/>
        </w:rPr>
        <w:t>3  起草阶段的主要工作内容</w:t>
      </w:r>
    </w:p>
    <w:p w:rsidR="003F4622" w:rsidRPr="001B3C28" w:rsidRDefault="003F4622" w:rsidP="001B3C28">
      <w:pPr>
        <w:spacing w:line="300" w:lineRule="auto"/>
        <w:ind w:firstLineChars="300" w:firstLine="756"/>
        <w:rPr>
          <w:rFonts w:ascii="仿宋" w:eastAsia="仿宋" w:hAnsi="仿宋" w:cs="宋体"/>
          <w:spacing w:val="6"/>
          <w:sz w:val="24"/>
        </w:rPr>
      </w:pPr>
      <w:r w:rsidRPr="001B3C28">
        <w:rPr>
          <w:rFonts w:ascii="仿宋" w:eastAsia="仿宋" w:hAnsi="仿宋" w:cs="宋体" w:hint="eastAsia"/>
          <w:spacing w:val="6"/>
          <w:sz w:val="24"/>
        </w:rPr>
        <w:t>本技术</w:t>
      </w:r>
      <w:ins w:id="26" w:author="Yi, Sunny" w:date="2020-01-20T11:41:00Z">
        <w:r w:rsidR="00DA4F2D">
          <w:rPr>
            <w:rFonts w:ascii="仿宋" w:eastAsia="仿宋" w:hAnsi="仿宋" w:cs="宋体" w:hint="eastAsia"/>
            <w:spacing w:val="6"/>
            <w:sz w:val="24"/>
          </w:rPr>
          <w:t xml:space="preserve">规范 </w:t>
        </w:r>
      </w:ins>
      <w:del w:id="27" w:author="Yi, Sunny" w:date="2020-01-20T11:41:00Z">
        <w:r w:rsidRPr="001B3C28" w:rsidDel="00DA4F2D">
          <w:rPr>
            <w:rFonts w:ascii="仿宋" w:eastAsia="仿宋" w:hAnsi="仿宋" w:cs="宋体" w:hint="eastAsia"/>
            <w:spacing w:val="6"/>
            <w:sz w:val="24"/>
          </w:rPr>
          <w:delText>规程</w:delText>
        </w:r>
      </w:del>
      <w:r w:rsidRPr="001B3C28">
        <w:rPr>
          <w:rFonts w:ascii="仿宋" w:eastAsia="仿宋" w:hAnsi="仿宋" w:cs="宋体" w:hint="eastAsia"/>
          <w:spacing w:val="6"/>
          <w:sz w:val="24"/>
        </w:rPr>
        <w:t>在编制过程中，编制组经广泛调查研究，认真总结了近年来我国城市轨道交通</w:t>
      </w:r>
      <w:r w:rsidR="003F24D2" w:rsidRPr="001B3C28">
        <w:rPr>
          <w:rFonts w:ascii="仿宋" w:eastAsia="仿宋" w:hAnsi="仿宋" w:cs="宋体" w:hint="eastAsia"/>
          <w:spacing w:val="6"/>
          <w:sz w:val="24"/>
        </w:rPr>
        <w:t>地铁</w:t>
      </w:r>
      <w:r w:rsidRPr="001B3C28">
        <w:rPr>
          <w:rFonts w:ascii="仿宋" w:eastAsia="仿宋" w:hAnsi="仿宋" w:cs="宋体" w:hint="eastAsia"/>
          <w:spacing w:val="6"/>
          <w:sz w:val="24"/>
        </w:rPr>
        <w:t>区间疏散平台设计、建设和运营管理经验</w:t>
      </w:r>
      <w:r w:rsidR="00CC71C4" w:rsidRPr="001B3C28">
        <w:rPr>
          <w:rFonts w:ascii="仿宋" w:eastAsia="仿宋" w:hAnsi="仿宋" w:cs="宋体" w:hint="eastAsia"/>
          <w:spacing w:val="6"/>
          <w:sz w:val="24"/>
        </w:rPr>
        <w:t>，</w:t>
      </w:r>
      <w:r w:rsidR="00414E59" w:rsidRPr="001B3C28">
        <w:rPr>
          <w:rFonts w:ascii="仿宋" w:eastAsia="仿宋" w:hAnsi="仿宋" w:cs="宋体" w:hint="eastAsia"/>
          <w:spacing w:val="6"/>
          <w:sz w:val="24"/>
        </w:rPr>
        <w:t>吸收</w:t>
      </w:r>
      <w:r w:rsidR="00CC71C4" w:rsidRPr="001B3C28">
        <w:rPr>
          <w:rFonts w:ascii="仿宋" w:eastAsia="仿宋" w:hAnsi="仿宋" w:cs="宋体" w:hint="eastAsia"/>
          <w:spacing w:val="6"/>
          <w:sz w:val="24"/>
        </w:rPr>
        <w:t>了目前新建线验收中</w:t>
      </w:r>
      <w:r w:rsidR="00414E59" w:rsidRPr="001B3C28">
        <w:rPr>
          <w:rFonts w:ascii="仿宋" w:eastAsia="仿宋" w:hAnsi="仿宋" w:cs="宋体" w:hint="eastAsia"/>
          <w:spacing w:val="6"/>
          <w:sz w:val="24"/>
        </w:rPr>
        <w:t>存在的经验教训和运营安全评估专家意见</w:t>
      </w:r>
      <w:r w:rsidRPr="001B3C28">
        <w:rPr>
          <w:rFonts w:ascii="仿宋" w:eastAsia="仿宋" w:hAnsi="仿宋" w:cs="宋体" w:hint="eastAsia"/>
          <w:spacing w:val="6"/>
          <w:sz w:val="24"/>
        </w:rPr>
        <w:t>，参考了国内外相关标准，编制完成了</w:t>
      </w:r>
      <w:ins w:id="28" w:author="Yi, Sunny" w:date="2020-01-20T11:41:00Z">
        <w:r w:rsidR="00DA4F2D">
          <w:rPr>
            <w:rFonts w:ascii="仿宋" w:eastAsia="仿宋" w:hAnsi="仿宋" w:cs="宋体" w:hint="eastAsia"/>
            <w:spacing w:val="6"/>
            <w:sz w:val="24"/>
          </w:rPr>
          <w:t xml:space="preserve">规范 </w:t>
        </w:r>
      </w:ins>
      <w:del w:id="29" w:author="Yi, Sunny" w:date="2020-01-20T11:41:00Z">
        <w:r w:rsidRPr="001B3C28" w:rsidDel="00DA4F2D">
          <w:rPr>
            <w:rFonts w:ascii="仿宋" w:eastAsia="仿宋" w:hAnsi="仿宋" w:cs="宋体" w:hint="eastAsia"/>
            <w:spacing w:val="6"/>
            <w:sz w:val="24"/>
          </w:rPr>
          <w:delText>标准</w:delText>
        </w:r>
      </w:del>
      <w:r w:rsidRPr="001B3C28">
        <w:rPr>
          <w:rFonts w:ascii="仿宋" w:eastAsia="仿宋" w:hAnsi="仿宋" w:cs="宋体" w:hint="eastAsia"/>
          <w:spacing w:val="6"/>
          <w:sz w:val="24"/>
        </w:rPr>
        <w:t>征求意见稿。</w:t>
      </w:r>
    </w:p>
    <w:p w:rsidR="00544A09" w:rsidRPr="00E36718" w:rsidRDefault="00E356EA" w:rsidP="001B3C28">
      <w:pPr>
        <w:spacing w:line="300" w:lineRule="auto"/>
        <w:ind w:firstLineChars="300" w:firstLine="756"/>
        <w:rPr>
          <w:rFonts w:ascii="仿宋" w:eastAsia="仿宋" w:hAnsi="仿宋" w:cs="宋体"/>
          <w:spacing w:val="6"/>
          <w:sz w:val="24"/>
        </w:rPr>
      </w:pPr>
      <w:r>
        <w:rPr>
          <w:rFonts w:ascii="仿宋" w:eastAsia="仿宋" w:hAnsi="仿宋" w:cs="宋体" w:hint="eastAsia"/>
          <w:spacing w:val="6"/>
          <w:sz w:val="24"/>
        </w:rPr>
        <w:t>本</w:t>
      </w:r>
      <w:ins w:id="30" w:author="Yi, Sunny" w:date="2020-01-20T11:41:00Z">
        <w:r>
          <w:rPr>
            <w:rFonts w:ascii="仿宋" w:eastAsia="仿宋" w:hAnsi="仿宋" w:cs="宋体" w:hint="eastAsia"/>
            <w:spacing w:val="6"/>
            <w:sz w:val="24"/>
          </w:rPr>
          <w:t>规范</w:t>
        </w:r>
      </w:ins>
      <w:del w:id="31" w:author="Yi, Sunny" w:date="2020-01-20T11:41:00Z">
        <w:r>
          <w:rPr>
            <w:rFonts w:ascii="仿宋" w:eastAsia="仿宋" w:hAnsi="仿宋" w:cs="宋体" w:hint="eastAsia"/>
            <w:spacing w:val="6"/>
            <w:sz w:val="24"/>
          </w:rPr>
          <w:delText>标准</w:delText>
        </w:r>
      </w:del>
      <w:r>
        <w:rPr>
          <w:rFonts w:ascii="仿宋" w:eastAsia="仿宋" w:hAnsi="仿宋" w:cs="宋体" w:hint="eastAsia"/>
          <w:spacing w:val="6"/>
          <w:sz w:val="24"/>
        </w:rPr>
        <w:t>编制过程中总共组织了</w:t>
      </w:r>
      <w:r>
        <w:rPr>
          <w:rFonts w:ascii="仿宋" w:eastAsia="仿宋" w:hAnsi="仿宋" w:cs="宋体"/>
          <w:spacing w:val="6"/>
          <w:sz w:val="24"/>
        </w:rPr>
        <w:t>10余</w:t>
      </w:r>
      <w:r>
        <w:rPr>
          <w:rFonts w:ascii="仿宋" w:eastAsia="仿宋" w:hAnsi="仿宋" w:cs="宋体" w:hint="eastAsia"/>
          <w:spacing w:val="6"/>
          <w:sz w:val="24"/>
        </w:rPr>
        <w:t>次编制组内部讨论会，就</w:t>
      </w:r>
      <w:ins w:id="32" w:author="Yi, Sunny" w:date="2020-01-20T11:41:00Z">
        <w:r>
          <w:rPr>
            <w:rFonts w:ascii="仿宋" w:eastAsia="仿宋" w:hAnsi="仿宋" w:cs="宋体" w:hint="eastAsia"/>
            <w:spacing w:val="6"/>
            <w:sz w:val="24"/>
          </w:rPr>
          <w:t>规范</w:t>
        </w:r>
        <w:r>
          <w:rPr>
            <w:rFonts w:ascii="仿宋" w:eastAsia="仿宋" w:hAnsi="仿宋" w:cs="宋体"/>
            <w:spacing w:val="6"/>
            <w:sz w:val="24"/>
          </w:rPr>
          <w:t xml:space="preserve"> </w:t>
        </w:r>
      </w:ins>
      <w:del w:id="33" w:author="Yi, Sunny" w:date="2020-01-20T11:41:00Z">
        <w:r>
          <w:rPr>
            <w:rFonts w:ascii="仿宋" w:eastAsia="仿宋" w:hAnsi="仿宋" w:cs="宋体" w:hint="eastAsia"/>
            <w:spacing w:val="6"/>
            <w:sz w:val="24"/>
          </w:rPr>
          <w:delText>标准</w:delText>
        </w:r>
      </w:del>
      <w:r>
        <w:rPr>
          <w:rFonts w:ascii="仿宋" w:eastAsia="仿宋" w:hAnsi="仿宋" w:cs="宋体" w:hint="eastAsia"/>
          <w:spacing w:val="6"/>
          <w:sz w:val="24"/>
        </w:rPr>
        <w:t>的主要技术内容进行了逐条讨论。</w:t>
      </w:r>
    </w:p>
    <w:p w:rsidR="00544A09" w:rsidRPr="00E36718" w:rsidRDefault="00E356EA" w:rsidP="001B3C28">
      <w:pPr>
        <w:spacing w:line="300" w:lineRule="auto"/>
        <w:ind w:firstLineChars="300" w:firstLine="756"/>
        <w:rPr>
          <w:rFonts w:ascii="仿宋" w:eastAsia="仿宋" w:hAnsi="仿宋" w:cs="宋体"/>
          <w:spacing w:val="6"/>
          <w:sz w:val="24"/>
          <w:rPrChange w:id="34" w:author="王锋" w:date="2020-02-19T16:35:00Z">
            <w:rPr>
              <w:rFonts w:ascii="仿宋" w:eastAsia="仿宋" w:hAnsi="仿宋" w:cs="宋体"/>
              <w:spacing w:val="6"/>
              <w:sz w:val="24"/>
              <w:highlight w:val="green"/>
            </w:rPr>
          </w:rPrChange>
        </w:rPr>
      </w:pPr>
      <w:r w:rsidRPr="00E356EA">
        <w:rPr>
          <w:rFonts w:ascii="仿宋" w:eastAsia="仿宋" w:hAnsi="仿宋" w:cs="宋体"/>
          <w:spacing w:val="6"/>
          <w:sz w:val="24"/>
          <w:rPrChange w:id="35" w:author="王锋" w:date="2020-02-19T16:35:00Z">
            <w:rPr>
              <w:rFonts w:ascii="仿宋" w:eastAsia="仿宋" w:hAnsi="仿宋" w:cs="宋体"/>
              <w:spacing w:val="6"/>
              <w:sz w:val="24"/>
              <w:highlight w:val="green"/>
            </w:rPr>
          </w:rPrChange>
        </w:rPr>
        <w:t>2019年3月~2019年6月对疏散平台的设计相关内容进行了研究，对疏散平台的设置原则、相关尺寸要求、相关设计荷载要求及相关材料选型等进行规定；</w:t>
      </w:r>
    </w:p>
    <w:p w:rsidR="0070523C" w:rsidRPr="00E36718" w:rsidRDefault="00E356EA" w:rsidP="0070523C">
      <w:pPr>
        <w:spacing w:line="300" w:lineRule="auto"/>
        <w:ind w:firstLineChars="300" w:firstLine="756"/>
        <w:rPr>
          <w:rFonts w:ascii="仿宋" w:eastAsia="仿宋" w:hAnsi="仿宋" w:cs="宋体"/>
          <w:spacing w:val="6"/>
          <w:sz w:val="24"/>
          <w:rPrChange w:id="36" w:author="王锋" w:date="2020-02-19T16:35:00Z">
            <w:rPr>
              <w:rFonts w:ascii="仿宋" w:eastAsia="仿宋" w:hAnsi="仿宋" w:cs="宋体"/>
              <w:spacing w:val="6"/>
              <w:sz w:val="24"/>
              <w:highlight w:val="green"/>
            </w:rPr>
          </w:rPrChange>
        </w:rPr>
      </w:pPr>
      <w:r w:rsidRPr="00E356EA">
        <w:rPr>
          <w:rFonts w:ascii="仿宋" w:eastAsia="仿宋" w:hAnsi="仿宋" w:cs="宋体"/>
          <w:spacing w:val="6"/>
          <w:sz w:val="24"/>
          <w:rPrChange w:id="37" w:author="王锋" w:date="2020-02-19T16:35:00Z">
            <w:rPr>
              <w:rFonts w:ascii="仿宋" w:eastAsia="仿宋" w:hAnsi="仿宋" w:cs="宋体"/>
              <w:spacing w:val="6"/>
              <w:sz w:val="24"/>
              <w:highlight w:val="green"/>
            </w:rPr>
          </w:rPrChange>
        </w:rPr>
        <w:t>2019年7</w:t>
      </w:r>
      <w:r w:rsidRPr="00E356EA">
        <w:rPr>
          <w:rFonts w:ascii="仿宋" w:eastAsia="仿宋" w:hAnsi="仿宋" w:cs="宋体" w:hint="eastAsia"/>
          <w:spacing w:val="6"/>
          <w:sz w:val="24"/>
          <w:rPrChange w:id="38" w:author="王锋" w:date="2020-02-19T16:35:00Z">
            <w:rPr>
              <w:rFonts w:ascii="仿宋" w:eastAsia="仿宋" w:hAnsi="仿宋" w:cs="宋体" w:hint="eastAsia"/>
              <w:spacing w:val="6"/>
              <w:sz w:val="24"/>
              <w:highlight w:val="green"/>
            </w:rPr>
          </w:rPrChange>
        </w:rPr>
        <w:t>月</w:t>
      </w:r>
      <w:r w:rsidRPr="00E356EA">
        <w:rPr>
          <w:rFonts w:ascii="仿宋" w:eastAsia="仿宋" w:hAnsi="仿宋" w:cs="宋体"/>
          <w:spacing w:val="6"/>
          <w:sz w:val="24"/>
          <w:rPrChange w:id="39" w:author="王锋" w:date="2020-02-19T16:35:00Z">
            <w:rPr>
              <w:rFonts w:ascii="仿宋" w:eastAsia="仿宋" w:hAnsi="仿宋" w:cs="宋体"/>
              <w:spacing w:val="6"/>
              <w:sz w:val="24"/>
              <w:highlight w:val="green"/>
            </w:rPr>
          </w:rPrChange>
        </w:rPr>
        <w:t>~2019年8</w:t>
      </w:r>
      <w:r w:rsidRPr="00E356EA">
        <w:rPr>
          <w:rFonts w:ascii="仿宋" w:eastAsia="仿宋" w:hAnsi="仿宋" w:cs="宋体" w:hint="eastAsia"/>
          <w:spacing w:val="6"/>
          <w:sz w:val="24"/>
          <w:rPrChange w:id="40" w:author="王锋" w:date="2020-02-19T16:35:00Z">
            <w:rPr>
              <w:rFonts w:ascii="仿宋" w:eastAsia="仿宋" w:hAnsi="仿宋" w:cs="宋体" w:hint="eastAsia"/>
              <w:spacing w:val="6"/>
              <w:sz w:val="24"/>
              <w:highlight w:val="green"/>
            </w:rPr>
          </w:rPrChange>
        </w:rPr>
        <w:t>月对疏散平台的制作与检验相关内容进行了研究，对疏散平台的制作误差及进出场检验等进行规定；</w:t>
      </w:r>
    </w:p>
    <w:p w:rsidR="0070523C" w:rsidRPr="00E36718" w:rsidRDefault="00E356EA" w:rsidP="0070523C">
      <w:pPr>
        <w:spacing w:line="300" w:lineRule="auto"/>
        <w:ind w:firstLineChars="300" w:firstLine="756"/>
        <w:rPr>
          <w:rFonts w:ascii="仿宋" w:eastAsia="仿宋" w:hAnsi="仿宋" w:cs="宋体"/>
          <w:spacing w:val="6"/>
          <w:sz w:val="24"/>
          <w:rPrChange w:id="41" w:author="王锋" w:date="2020-02-19T16:35:00Z">
            <w:rPr>
              <w:rFonts w:ascii="仿宋" w:eastAsia="仿宋" w:hAnsi="仿宋" w:cs="宋体"/>
              <w:spacing w:val="6"/>
              <w:sz w:val="24"/>
              <w:highlight w:val="green"/>
            </w:rPr>
          </w:rPrChange>
        </w:rPr>
      </w:pPr>
      <w:r w:rsidRPr="00E356EA">
        <w:rPr>
          <w:rFonts w:ascii="仿宋" w:eastAsia="仿宋" w:hAnsi="仿宋" w:cs="宋体"/>
          <w:spacing w:val="6"/>
          <w:sz w:val="24"/>
          <w:rPrChange w:id="42" w:author="王锋" w:date="2020-02-19T16:35:00Z">
            <w:rPr>
              <w:rFonts w:ascii="仿宋" w:eastAsia="仿宋" w:hAnsi="仿宋" w:cs="宋体"/>
              <w:spacing w:val="6"/>
              <w:sz w:val="24"/>
              <w:highlight w:val="green"/>
            </w:rPr>
          </w:rPrChange>
        </w:rPr>
        <w:lastRenderedPageBreak/>
        <w:t>2019年9月~2019年10</w:t>
      </w:r>
      <w:r w:rsidRPr="00E356EA">
        <w:rPr>
          <w:rFonts w:ascii="仿宋" w:eastAsia="仿宋" w:hAnsi="仿宋" w:cs="宋体" w:hint="eastAsia"/>
          <w:spacing w:val="6"/>
          <w:sz w:val="24"/>
          <w:rPrChange w:id="43" w:author="王锋" w:date="2020-02-19T16:35:00Z">
            <w:rPr>
              <w:rFonts w:ascii="仿宋" w:eastAsia="仿宋" w:hAnsi="仿宋" w:cs="宋体" w:hint="eastAsia"/>
              <w:spacing w:val="6"/>
              <w:sz w:val="24"/>
              <w:highlight w:val="green"/>
            </w:rPr>
          </w:rPrChange>
        </w:rPr>
        <w:t>月对疏散平台的施工相关内容进行研究，对疏散平台的现场施工要求等进行规定；</w:t>
      </w:r>
    </w:p>
    <w:p w:rsidR="004C498E" w:rsidRPr="00E36718" w:rsidRDefault="00E356EA" w:rsidP="004C498E">
      <w:pPr>
        <w:spacing w:line="300" w:lineRule="auto"/>
        <w:ind w:firstLineChars="300" w:firstLine="756"/>
        <w:rPr>
          <w:rFonts w:ascii="仿宋" w:eastAsia="仿宋" w:hAnsi="仿宋" w:cs="宋体"/>
          <w:spacing w:val="6"/>
          <w:sz w:val="24"/>
        </w:rPr>
      </w:pPr>
      <w:r w:rsidRPr="00E356EA">
        <w:rPr>
          <w:rFonts w:ascii="仿宋" w:eastAsia="仿宋" w:hAnsi="仿宋" w:cs="宋体"/>
          <w:spacing w:val="6"/>
          <w:sz w:val="24"/>
          <w:rPrChange w:id="44" w:author="王锋" w:date="2020-02-19T16:35:00Z">
            <w:rPr>
              <w:rFonts w:ascii="仿宋" w:eastAsia="仿宋" w:hAnsi="仿宋" w:cs="宋体"/>
              <w:spacing w:val="6"/>
              <w:sz w:val="24"/>
              <w:highlight w:val="green"/>
            </w:rPr>
          </w:rPrChange>
        </w:rPr>
        <w:t>2019年11</w:t>
      </w:r>
      <w:r w:rsidRPr="00E356EA">
        <w:rPr>
          <w:rFonts w:ascii="仿宋" w:eastAsia="仿宋" w:hAnsi="仿宋" w:cs="宋体" w:hint="eastAsia"/>
          <w:spacing w:val="6"/>
          <w:sz w:val="24"/>
          <w:rPrChange w:id="45" w:author="王锋" w:date="2020-02-19T16:35:00Z">
            <w:rPr>
              <w:rFonts w:ascii="仿宋" w:eastAsia="仿宋" w:hAnsi="仿宋" w:cs="宋体" w:hint="eastAsia"/>
              <w:spacing w:val="6"/>
              <w:sz w:val="24"/>
              <w:highlight w:val="green"/>
            </w:rPr>
          </w:rPrChange>
        </w:rPr>
        <w:t>月</w:t>
      </w:r>
      <w:r w:rsidRPr="00E356EA">
        <w:rPr>
          <w:rFonts w:ascii="仿宋" w:eastAsia="仿宋" w:hAnsi="仿宋" w:cs="宋体"/>
          <w:spacing w:val="6"/>
          <w:sz w:val="24"/>
          <w:rPrChange w:id="46" w:author="王锋" w:date="2020-02-19T16:35:00Z">
            <w:rPr>
              <w:rFonts w:ascii="仿宋" w:eastAsia="仿宋" w:hAnsi="仿宋" w:cs="宋体"/>
              <w:spacing w:val="6"/>
              <w:sz w:val="24"/>
              <w:highlight w:val="green"/>
            </w:rPr>
          </w:rPrChange>
        </w:rPr>
        <w:t>~2019年12</w:t>
      </w:r>
      <w:r w:rsidRPr="00E356EA">
        <w:rPr>
          <w:rFonts w:ascii="仿宋" w:eastAsia="仿宋" w:hAnsi="仿宋" w:cs="宋体" w:hint="eastAsia"/>
          <w:spacing w:val="6"/>
          <w:sz w:val="24"/>
          <w:rPrChange w:id="47" w:author="王锋" w:date="2020-02-19T16:35:00Z">
            <w:rPr>
              <w:rFonts w:ascii="仿宋" w:eastAsia="仿宋" w:hAnsi="仿宋" w:cs="宋体" w:hint="eastAsia"/>
              <w:spacing w:val="6"/>
              <w:sz w:val="24"/>
              <w:highlight w:val="green"/>
            </w:rPr>
          </w:rPrChange>
        </w:rPr>
        <w:t>月对疏散平台的质量验收相关内容进行研究，对疏散平台踏板、扶手、支架、锚栓等的验收要求进行规定；</w:t>
      </w:r>
    </w:p>
    <w:p w:rsidR="00F3407D" w:rsidRPr="00E36718" w:rsidRDefault="00E356EA" w:rsidP="001B3C28">
      <w:pPr>
        <w:spacing w:line="300" w:lineRule="auto"/>
        <w:ind w:firstLineChars="300" w:firstLine="756"/>
        <w:rPr>
          <w:rFonts w:ascii="仿宋" w:eastAsia="仿宋" w:hAnsi="仿宋" w:cs="宋体"/>
          <w:spacing w:val="6"/>
          <w:sz w:val="24"/>
        </w:rPr>
      </w:pPr>
      <w:r>
        <w:rPr>
          <w:rFonts w:ascii="仿宋" w:eastAsia="仿宋" w:hAnsi="仿宋" w:cs="宋体" w:hint="eastAsia"/>
          <w:spacing w:val="6"/>
          <w:sz w:val="24"/>
        </w:rPr>
        <w:t>编制过程中存在的一些关键问题：如区间疏散平台设计荷载中的活塞风荷载要求，此标准结合目前运营工程经验，给出了建议值待后续重点咨询；疏散平台材质进行归类统一；疏散平台在盾构区间联络通道处坡道宽度过窄的难题；明确区间道床面作为区间疏散通道的要求；给出区间疏散平台详细的施工标准及验收标准等等，同时征求了部分设计单位、地铁建设公司、施工单位、监理单位、地铁区间疏散平台系统供货单位的意见后编制而成。</w:t>
      </w:r>
    </w:p>
    <w:p w:rsidR="009B4911" w:rsidRPr="00E36718" w:rsidRDefault="00E356EA" w:rsidP="001B3C28">
      <w:pPr>
        <w:spacing w:line="300" w:lineRule="auto"/>
        <w:ind w:firstLineChars="300" w:firstLine="756"/>
        <w:rPr>
          <w:rFonts w:ascii="仿宋" w:eastAsia="仿宋" w:hAnsi="仿宋" w:cs="宋体"/>
          <w:spacing w:val="6"/>
          <w:sz w:val="24"/>
        </w:rPr>
      </w:pPr>
      <w:r>
        <w:rPr>
          <w:rFonts w:ascii="仿宋" w:eastAsia="仿宋" w:hAnsi="仿宋" w:cs="宋体" w:hint="eastAsia"/>
          <w:spacing w:val="6"/>
          <w:sz w:val="24"/>
        </w:rPr>
        <w:t>本技术</w:t>
      </w:r>
      <w:ins w:id="48" w:author="Yi, Sunny" w:date="2020-01-20T11:42:00Z">
        <w:r>
          <w:rPr>
            <w:rFonts w:ascii="仿宋" w:eastAsia="仿宋" w:hAnsi="仿宋" w:cs="宋体" w:hint="eastAsia"/>
            <w:spacing w:val="6"/>
            <w:sz w:val="24"/>
          </w:rPr>
          <w:t>规范</w:t>
        </w:r>
        <w:r>
          <w:rPr>
            <w:rFonts w:ascii="仿宋" w:eastAsia="仿宋" w:hAnsi="仿宋" w:cs="宋体"/>
            <w:spacing w:val="6"/>
            <w:sz w:val="24"/>
          </w:rPr>
          <w:t xml:space="preserve"> </w:t>
        </w:r>
      </w:ins>
      <w:del w:id="49" w:author="Yi, Sunny" w:date="2020-01-20T11:42:00Z">
        <w:r>
          <w:rPr>
            <w:rFonts w:ascii="仿宋" w:eastAsia="仿宋" w:hAnsi="仿宋" w:cs="宋体" w:hint="eastAsia"/>
            <w:spacing w:val="6"/>
            <w:sz w:val="24"/>
          </w:rPr>
          <w:delText>规程</w:delText>
        </w:r>
      </w:del>
      <w:r>
        <w:rPr>
          <w:rFonts w:ascii="仿宋" w:eastAsia="仿宋" w:hAnsi="仿宋" w:cs="宋体"/>
          <w:spacing w:val="6"/>
          <w:sz w:val="24"/>
        </w:rPr>
        <w:t xml:space="preserve">共分8章和4个附录，主要技术内容包括：1 </w:t>
      </w:r>
      <w:del w:id="50" w:author="王锋" w:date="2020-02-19T16:36:00Z">
        <w:r>
          <w:rPr>
            <w:rFonts w:ascii="仿宋" w:eastAsia="仿宋" w:hAnsi="仿宋" w:cs="宋体"/>
            <w:spacing w:val="6"/>
            <w:sz w:val="24"/>
          </w:rPr>
          <w:delText>总则</w:delText>
        </w:r>
      </w:del>
      <w:ins w:id="51" w:author="王锋" w:date="2020-02-19T16:36:00Z">
        <w:r w:rsidR="00280049">
          <w:rPr>
            <w:rFonts w:ascii="仿宋" w:eastAsia="仿宋" w:hAnsi="仿宋" w:cs="宋体"/>
            <w:spacing w:val="6"/>
            <w:sz w:val="24"/>
          </w:rPr>
          <w:t>范围</w:t>
        </w:r>
      </w:ins>
      <w:r>
        <w:rPr>
          <w:rFonts w:ascii="仿宋" w:eastAsia="仿宋" w:hAnsi="仿宋" w:cs="宋体"/>
          <w:spacing w:val="6"/>
          <w:sz w:val="24"/>
        </w:rPr>
        <w:t xml:space="preserve">；2 </w:t>
      </w:r>
      <w:del w:id="52" w:author="王锋" w:date="2020-02-19T16:36:00Z">
        <w:r>
          <w:rPr>
            <w:rFonts w:ascii="仿宋" w:eastAsia="仿宋" w:hAnsi="仿宋" w:cs="宋体"/>
            <w:spacing w:val="6"/>
            <w:sz w:val="24"/>
          </w:rPr>
          <w:delText>术语</w:delText>
        </w:r>
        <w:r>
          <w:rPr>
            <w:rFonts w:ascii="仿宋" w:eastAsia="仿宋" w:hAnsi="仿宋" w:cs="宋体" w:hint="eastAsia"/>
            <w:spacing w:val="6"/>
            <w:sz w:val="24"/>
          </w:rPr>
          <w:delText>和定义</w:delText>
        </w:r>
      </w:del>
      <w:ins w:id="53" w:author="王锋" w:date="2020-02-19T16:36:00Z">
        <w:r w:rsidR="00280049">
          <w:rPr>
            <w:rFonts w:ascii="仿宋" w:eastAsia="仿宋" w:hAnsi="仿宋" w:cs="宋体"/>
            <w:spacing w:val="6"/>
            <w:sz w:val="24"/>
          </w:rPr>
          <w:t>规范性引用文件</w:t>
        </w:r>
      </w:ins>
      <w:r>
        <w:rPr>
          <w:rFonts w:ascii="仿宋" w:eastAsia="仿宋" w:hAnsi="仿宋" w:cs="宋体"/>
          <w:spacing w:val="6"/>
          <w:sz w:val="24"/>
        </w:rPr>
        <w:t>；3</w:t>
      </w:r>
      <w:ins w:id="54" w:author="王锋" w:date="2020-02-19T16:37:00Z">
        <w:r w:rsidR="00280049">
          <w:rPr>
            <w:rFonts w:ascii="仿宋" w:eastAsia="仿宋" w:hAnsi="仿宋" w:cs="宋体"/>
            <w:spacing w:val="6"/>
            <w:sz w:val="24"/>
          </w:rPr>
          <w:t>术语和定义；</w:t>
        </w:r>
      </w:ins>
      <w:del w:id="55" w:author="王锋" w:date="2020-02-19T16:37:00Z">
        <w:r>
          <w:rPr>
            <w:rFonts w:ascii="仿宋" w:eastAsia="仿宋" w:hAnsi="仿宋" w:cs="宋体"/>
            <w:spacing w:val="6"/>
            <w:sz w:val="24"/>
          </w:rPr>
          <w:delText xml:space="preserve"> </w:delText>
        </w:r>
      </w:del>
      <w:ins w:id="56" w:author="王锋" w:date="2020-02-19T16:37:00Z">
        <w:r w:rsidR="00280049">
          <w:rPr>
            <w:rFonts w:ascii="仿宋" w:eastAsia="仿宋" w:hAnsi="仿宋" w:cs="宋体" w:hint="eastAsia"/>
            <w:spacing w:val="6"/>
            <w:sz w:val="24"/>
          </w:rPr>
          <w:t xml:space="preserve"> 4</w:t>
        </w:r>
      </w:ins>
      <w:r>
        <w:rPr>
          <w:rFonts w:ascii="仿宋" w:eastAsia="仿宋" w:hAnsi="仿宋" w:cs="宋体"/>
          <w:spacing w:val="6"/>
          <w:sz w:val="24"/>
        </w:rPr>
        <w:t>基本规定；</w:t>
      </w:r>
      <w:del w:id="57" w:author="王锋" w:date="2020-02-19T16:37:00Z">
        <w:r>
          <w:rPr>
            <w:rFonts w:ascii="仿宋" w:eastAsia="仿宋" w:hAnsi="仿宋" w:cs="宋体"/>
            <w:spacing w:val="6"/>
            <w:sz w:val="24"/>
          </w:rPr>
          <w:delText>4</w:delText>
        </w:r>
      </w:del>
      <w:ins w:id="58" w:author="王锋" w:date="2020-02-19T16:37:00Z">
        <w:r w:rsidR="00280049">
          <w:rPr>
            <w:rFonts w:ascii="仿宋" w:eastAsia="仿宋" w:hAnsi="仿宋" w:cs="宋体"/>
            <w:spacing w:val="6"/>
            <w:sz w:val="24"/>
          </w:rPr>
          <w:t>5</w:t>
        </w:r>
      </w:ins>
      <w:r>
        <w:rPr>
          <w:rFonts w:ascii="仿宋" w:eastAsia="仿宋" w:hAnsi="仿宋" w:cs="宋体" w:hint="eastAsia"/>
          <w:spacing w:val="6"/>
          <w:sz w:val="24"/>
        </w:rPr>
        <w:t>设计</w:t>
      </w:r>
      <w:r>
        <w:rPr>
          <w:rFonts w:ascii="仿宋" w:eastAsia="仿宋" w:hAnsi="仿宋" w:cs="宋体"/>
          <w:spacing w:val="6"/>
          <w:sz w:val="24"/>
        </w:rPr>
        <w:t>；</w:t>
      </w:r>
      <w:del w:id="59" w:author="王锋" w:date="2020-02-19T16:37:00Z">
        <w:r>
          <w:rPr>
            <w:rFonts w:ascii="仿宋" w:eastAsia="仿宋" w:hAnsi="仿宋" w:cs="宋体"/>
            <w:spacing w:val="6"/>
            <w:sz w:val="24"/>
          </w:rPr>
          <w:delText>5</w:delText>
        </w:r>
      </w:del>
      <w:ins w:id="60" w:author="王锋" w:date="2020-02-19T16:37:00Z">
        <w:r w:rsidR="00280049">
          <w:rPr>
            <w:rFonts w:ascii="仿宋" w:eastAsia="仿宋" w:hAnsi="仿宋" w:cs="宋体"/>
            <w:spacing w:val="6"/>
            <w:sz w:val="24"/>
          </w:rPr>
          <w:t>6</w:t>
        </w:r>
      </w:ins>
      <w:r>
        <w:rPr>
          <w:rFonts w:ascii="仿宋" w:eastAsia="仿宋" w:hAnsi="仿宋" w:cs="宋体"/>
          <w:spacing w:val="6"/>
          <w:sz w:val="24"/>
        </w:rPr>
        <w:t xml:space="preserve"> </w:t>
      </w:r>
      <w:r>
        <w:rPr>
          <w:rFonts w:ascii="仿宋" w:eastAsia="仿宋" w:hAnsi="仿宋" w:cs="宋体" w:hint="eastAsia"/>
          <w:spacing w:val="6"/>
          <w:sz w:val="24"/>
        </w:rPr>
        <w:t>制作与检验</w:t>
      </w:r>
      <w:r>
        <w:rPr>
          <w:rFonts w:ascii="仿宋" w:eastAsia="仿宋" w:hAnsi="仿宋" w:cs="宋体"/>
          <w:spacing w:val="6"/>
          <w:sz w:val="24"/>
        </w:rPr>
        <w:t>；</w:t>
      </w:r>
      <w:del w:id="61" w:author="王锋" w:date="2020-02-19T16:37:00Z">
        <w:r>
          <w:rPr>
            <w:rFonts w:ascii="仿宋" w:eastAsia="仿宋" w:hAnsi="仿宋" w:cs="宋体"/>
            <w:spacing w:val="6"/>
            <w:sz w:val="24"/>
          </w:rPr>
          <w:delText>6</w:delText>
        </w:r>
      </w:del>
      <w:ins w:id="62" w:author="王锋" w:date="2020-02-19T16:37:00Z">
        <w:r w:rsidR="00280049">
          <w:rPr>
            <w:rFonts w:ascii="仿宋" w:eastAsia="仿宋" w:hAnsi="仿宋" w:cs="宋体"/>
            <w:spacing w:val="6"/>
            <w:sz w:val="24"/>
          </w:rPr>
          <w:t>7</w:t>
        </w:r>
      </w:ins>
      <w:r>
        <w:rPr>
          <w:rFonts w:ascii="仿宋" w:eastAsia="仿宋" w:hAnsi="仿宋" w:cs="宋体"/>
          <w:spacing w:val="6"/>
          <w:sz w:val="24"/>
        </w:rPr>
        <w:t xml:space="preserve"> </w:t>
      </w:r>
      <w:r>
        <w:rPr>
          <w:rFonts w:ascii="仿宋" w:eastAsia="仿宋" w:hAnsi="仿宋" w:cs="宋体" w:hint="eastAsia"/>
          <w:spacing w:val="6"/>
          <w:sz w:val="24"/>
        </w:rPr>
        <w:t>施工</w:t>
      </w:r>
      <w:del w:id="63" w:author="王锋" w:date="2020-02-19T16:37:00Z">
        <w:r>
          <w:rPr>
            <w:rFonts w:ascii="仿宋" w:eastAsia="仿宋" w:hAnsi="仿宋" w:cs="宋体" w:hint="eastAsia"/>
            <w:spacing w:val="6"/>
            <w:sz w:val="24"/>
          </w:rPr>
          <w:delText>安装</w:delText>
        </w:r>
      </w:del>
      <w:ins w:id="64" w:author="王锋" w:date="2020-02-19T16:37:00Z">
        <w:r w:rsidR="00280049">
          <w:rPr>
            <w:rFonts w:ascii="仿宋" w:eastAsia="仿宋" w:hAnsi="仿宋" w:cs="宋体" w:hint="eastAsia"/>
            <w:spacing w:val="6"/>
            <w:sz w:val="24"/>
          </w:rPr>
          <w:t>技术管理</w:t>
        </w:r>
      </w:ins>
      <w:r>
        <w:rPr>
          <w:rFonts w:ascii="仿宋" w:eastAsia="仿宋" w:hAnsi="仿宋" w:cs="宋体"/>
          <w:spacing w:val="6"/>
          <w:sz w:val="24"/>
        </w:rPr>
        <w:t>；</w:t>
      </w:r>
      <w:del w:id="65" w:author="王锋" w:date="2020-02-19T16:37:00Z">
        <w:r>
          <w:rPr>
            <w:rFonts w:ascii="仿宋" w:eastAsia="仿宋" w:hAnsi="仿宋" w:cs="宋体"/>
            <w:spacing w:val="6"/>
            <w:sz w:val="24"/>
          </w:rPr>
          <w:delText xml:space="preserve">7 </w:delText>
        </w:r>
      </w:del>
      <w:ins w:id="66" w:author="王锋" w:date="2020-02-19T16:37:00Z">
        <w:r w:rsidR="00280049">
          <w:rPr>
            <w:rFonts w:ascii="仿宋" w:eastAsia="仿宋" w:hAnsi="仿宋" w:cs="宋体"/>
            <w:spacing w:val="6"/>
            <w:sz w:val="24"/>
          </w:rPr>
          <w:t>8</w:t>
        </w:r>
      </w:ins>
      <w:del w:id="67" w:author="王锋" w:date="2020-02-19T16:37:00Z">
        <w:r>
          <w:rPr>
            <w:rFonts w:ascii="仿宋" w:eastAsia="仿宋" w:hAnsi="仿宋" w:cs="宋体" w:hint="eastAsia"/>
            <w:spacing w:val="6"/>
            <w:sz w:val="24"/>
          </w:rPr>
          <w:delText>质量</w:delText>
        </w:r>
      </w:del>
      <w:ins w:id="68" w:author="王锋" w:date="2020-02-19T16:37:00Z">
        <w:r w:rsidR="00280049">
          <w:rPr>
            <w:rFonts w:ascii="仿宋" w:eastAsia="仿宋" w:hAnsi="仿宋" w:cs="宋体" w:hint="eastAsia"/>
            <w:spacing w:val="6"/>
            <w:sz w:val="24"/>
          </w:rPr>
          <w:t>工程</w:t>
        </w:r>
      </w:ins>
      <w:r>
        <w:rPr>
          <w:rFonts w:ascii="仿宋" w:eastAsia="仿宋" w:hAnsi="仿宋" w:cs="宋体" w:hint="eastAsia"/>
          <w:spacing w:val="6"/>
          <w:sz w:val="24"/>
        </w:rPr>
        <w:t>验收</w:t>
      </w:r>
      <w:del w:id="69" w:author="王锋" w:date="2020-02-19T16:37:00Z">
        <w:r>
          <w:rPr>
            <w:rFonts w:ascii="仿宋" w:eastAsia="仿宋" w:hAnsi="仿宋" w:cs="宋体"/>
            <w:spacing w:val="6"/>
            <w:sz w:val="24"/>
          </w:rPr>
          <w:delText xml:space="preserve">；8 </w:delText>
        </w:r>
        <w:r>
          <w:rPr>
            <w:rFonts w:ascii="仿宋" w:eastAsia="仿宋" w:hAnsi="仿宋" w:cs="宋体" w:hint="eastAsia"/>
            <w:spacing w:val="6"/>
            <w:sz w:val="24"/>
          </w:rPr>
          <w:delText>包装、验收及存储等</w:delText>
        </w:r>
      </w:del>
      <w:r>
        <w:rPr>
          <w:rFonts w:ascii="仿宋" w:eastAsia="仿宋" w:hAnsi="仿宋" w:cs="宋体"/>
          <w:spacing w:val="6"/>
          <w:sz w:val="24"/>
        </w:rPr>
        <w:t>。</w:t>
      </w:r>
    </w:p>
    <w:p w:rsidR="009B4911" w:rsidRPr="00E36718" w:rsidRDefault="00E356EA" w:rsidP="009B4911">
      <w:pPr>
        <w:spacing w:line="300" w:lineRule="auto"/>
        <w:rPr>
          <w:rFonts w:ascii="仿宋" w:eastAsia="仿宋" w:hAnsi="仿宋"/>
          <w:b/>
          <w:sz w:val="24"/>
        </w:rPr>
      </w:pPr>
      <w:r>
        <w:rPr>
          <w:rFonts w:ascii="仿宋" w:eastAsia="仿宋" w:hAnsi="仿宋"/>
          <w:b/>
          <w:sz w:val="24"/>
        </w:rPr>
        <w:t xml:space="preserve">4  </w:t>
      </w:r>
      <w:r>
        <w:rPr>
          <w:rFonts w:ascii="仿宋" w:eastAsia="仿宋" w:hAnsi="仿宋" w:hint="eastAsia"/>
          <w:b/>
          <w:sz w:val="24"/>
        </w:rPr>
        <w:t>标准编制原则及与国家法律法规和强制性标准及有关标准的关系</w:t>
      </w:r>
    </w:p>
    <w:p w:rsidR="007539A3" w:rsidRPr="00E36718" w:rsidRDefault="00E356EA" w:rsidP="001B3C28">
      <w:pPr>
        <w:spacing w:line="300" w:lineRule="auto"/>
        <w:ind w:firstLineChars="300" w:firstLine="756"/>
        <w:rPr>
          <w:rFonts w:ascii="仿宋" w:eastAsia="仿宋" w:hAnsi="仿宋" w:cs="宋体"/>
          <w:spacing w:val="6"/>
          <w:sz w:val="24"/>
        </w:rPr>
      </w:pPr>
      <w:r>
        <w:rPr>
          <w:rFonts w:ascii="仿宋" w:eastAsia="仿宋" w:hAnsi="仿宋" w:cs="宋体" w:hint="eastAsia"/>
          <w:spacing w:val="6"/>
          <w:sz w:val="24"/>
        </w:rPr>
        <w:t>国内的地铁领域相关规范中未有区间疏散平台的专业技术标准，仅对一些基本的设计标准提出了要求。如《地铁设计防火标准》（</w:t>
      </w:r>
      <w:r>
        <w:rPr>
          <w:rFonts w:ascii="仿宋" w:eastAsia="仿宋" w:hAnsi="仿宋" w:cs="宋体"/>
          <w:spacing w:val="6"/>
          <w:sz w:val="24"/>
        </w:rPr>
        <w:t>GB51298-2018</w:t>
      </w:r>
      <w:r>
        <w:rPr>
          <w:rFonts w:ascii="仿宋" w:eastAsia="仿宋" w:hAnsi="仿宋" w:cs="宋体" w:hint="eastAsia"/>
          <w:spacing w:val="6"/>
          <w:sz w:val="24"/>
        </w:rPr>
        <w:t>）、《地铁设计规范》</w:t>
      </w:r>
      <w:r>
        <w:rPr>
          <w:rFonts w:ascii="仿宋" w:eastAsia="仿宋" w:hAnsi="仿宋" w:cs="宋体"/>
          <w:spacing w:val="6"/>
          <w:sz w:val="24"/>
        </w:rPr>
        <w:t>(GB50157—2013)、《地铁安全疏散规范》（GB/T 33668-2017）中</w:t>
      </w:r>
      <w:r>
        <w:rPr>
          <w:rFonts w:ascii="仿宋" w:eastAsia="仿宋" w:hAnsi="仿宋" w:cs="宋体" w:hint="eastAsia"/>
          <w:spacing w:val="6"/>
          <w:sz w:val="24"/>
        </w:rPr>
        <w:t>仅对疏散平台的宽度、平台顶与轨面的距离、与设备限界的间隙等做了一些概括性的规定，并规定疏散平台应采用不燃烧体，耐火极限不低于</w:t>
      </w:r>
      <w:r>
        <w:rPr>
          <w:rFonts w:ascii="仿宋" w:eastAsia="仿宋" w:hAnsi="仿宋" w:cs="宋体"/>
          <w:spacing w:val="6"/>
          <w:sz w:val="24"/>
        </w:rPr>
        <w:t>1小时。</w:t>
      </w:r>
    </w:p>
    <w:p w:rsidR="00373501" w:rsidRPr="00E36718" w:rsidRDefault="00E356EA" w:rsidP="001B3C28">
      <w:pPr>
        <w:spacing w:line="300" w:lineRule="auto"/>
        <w:ind w:firstLineChars="300" w:firstLine="756"/>
        <w:rPr>
          <w:rFonts w:ascii="仿宋" w:eastAsia="仿宋" w:hAnsi="仿宋" w:cs="宋体"/>
          <w:spacing w:val="6"/>
          <w:sz w:val="24"/>
        </w:rPr>
      </w:pPr>
      <w:r>
        <w:rPr>
          <w:rFonts w:ascii="仿宋" w:eastAsia="仿宋" w:hAnsi="仿宋" w:cs="宋体" w:hint="eastAsia"/>
          <w:spacing w:val="6"/>
          <w:sz w:val="24"/>
        </w:rPr>
        <w:t>本技术规</w:t>
      </w:r>
      <w:del w:id="70" w:author="王锋" w:date="2020-02-19T16:38:00Z">
        <w:r>
          <w:rPr>
            <w:rFonts w:ascii="仿宋" w:eastAsia="仿宋" w:hAnsi="仿宋" w:cs="宋体" w:hint="eastAsia"/>
            <w:spacing w:val="6"/>
            <w:sz w:val="24"/>
          </w:rPr>
          <w:delText>程</w:delText>
        </w:r>
      </w:del>
      <w:ins w:id="71" w:author="王锋" w:date="2020-02-19T16:38:00Z">
        <w:r w:rsidR="007018B8">
          <w:rPr>
            <w:rFonts w:ascii="仿宋" w:eastAsia="仿宋" w:hAnsi="仿宋" w:cs="宋体" w:hint="eastAsia"/>
            <w:spacing w:val="6"/>
            <w:sz w:val="24"/>
          </w:rPr>
          <w:t>范</w:t>
        </w:r>
      </w:ins>
      <w:r>
        <w:rPr>
          <w:rFonts w:ascii="仿宋" w:eastAsia="仿宋" w:hAnsi="仿宋" w:cs="宋体" w:hint="eastAsia"/>
          <w:spacing w:val="6"/>
          <w:sz w:val="24"/>
        </w:rPr>
        <w:t>在上述标准零星规定的基础上，组织地铁区间疏散平台行业内各骨干单位，对城市轨道交通地铁区间疏散平台材料、设计、施工、监理、</w:t>
      </w:r>
      <w:del w:id="72" w:author="王锋" w:date="2020-02-19T16:38:00Z">
        <w:r>
          <w:rPr>
            <w:rFonts w:ascii="仿宋" w:eastAsia="仿宋" w:hAnsi="仿宋" w:cs="宋体" w:hint="eastAsia"/>
            <w:spacing w:val="6"/>
            <w:sz w:val="24"/>
          </w:rPr>
          <w:delText>质量检验与</w:delText>
        </w:r>
      </w:del>
      <w:ins w:id="73" w:author="王锋" w:date="2020-02-19T16:38:00Z">
        <w:r w:rsidR="007018B8">
          <w:rPr>
            <w:rFonts w:ascii="仿宋" w:eastAsia="仿宋" w:hAnsi="仿宋" w:cs="宋体" w:hint="eastAsia"/>
            <w:spacing w:val="6"/>
            <w:sz w:val="24"/>
          </w:rPr>
          <w:t>工程</w:t>
        </w:r>
      </w:ins>
      <w:r>
        <w:rPr>
          <w:rFonts w:ascii="仿宋" w:eastAsia="仿宋" w:hAnsi="仿宋" w:cs="宋体" w:hint="eastAsia"/>
          <w:spacing w:val="6"/>
          <w:sz w:val="24"/>
        </w:rPr>
        <w:t>验收等领域进行系统性研究，编制了国内第一本更具有针对性的地铁区间疏散平台的专门技术规范。</w:t>
      </w:r>
    </w:p>
    <w:p w:rsidR="009B4911" w:rsidRPr="00E36718" w:rsidRDefault="00E356EA" w:rsidP="001B3C28">
      <w:pPr>
        <w:spacing w:line="300" w:lineRule="auto"/>
        <w:ind w:firstLineChars="300" w:firstLine="756"/>
        <w:rPr>
          <w:rFonts w:ascii="仿宋" w:eastAsia="仿宋" w:hAnsi="仿宋" w:cs="宋体"/>
          <w:spacing w:val="6"/>
          <w:sz w:val="24"/>
        </w:rPr>
      </w:pPr>
      <w:r>
        <w:rPr>
          <w:rFonts w:ascii="仿宋" w:eastAsia="仿宋" w:hAnsi="仿宋" w:cs="宋体" w:hint="eastAsia"/>
          <w:spacing w:val="6"/>
          <w:sz w:val="24"/>
        </w:rPr>
        <w:t>本</w:t>
      </w:r>
      <w:del w:id="74" w:author="王锋" w:date="2020-02-19T16:38:00Z">
        <w:r>
          <w:rPr>
            <w:rFonts w:ascii="仿宋" w:eastAsia="仿宋" w:hAnsi="仿宋" w:cs="宋体" w:hint="eastAsia"/>
            <w:spacing w:val="6"/>
            <w:sz w:val="24"/>
          </w:rPr>
          <w:delText>标准</w:delText>
        </w:r>
      </w:del>
      <w:ins w:id="75" w:author="王锋" w:date="2020-02-19T16:38:00Z">
        <w:r w:rsidR="007018B8">
          <w:rPr>
            <w:rFonts w:ascii="仿宋" w:eastAsia="仿宋" w:hAnsi="仿宋" w:cs="宋体" w:hint="eastAsia"/>
            <w:spacing w:val="6"/>
            <w:sz w:val="24"/>
          </w:rPr>
          <w:t>规范</w:t>
        </w:r>
      </w:ins>
      <w:r>
        <w:rPr>
          <w:rFonts w:ascii="仿宋" w:eastAsia="仿宋" w:hAnsi="仿宋" w:cs="宋体" w:hint="eastAsia"/>
          <w:spacing w:val="6"/>
          <w:sz w:val="24"/>
        </w:rPr>
        <w:t>遵循了国家现行法律法规和强制性标准，可作为地铁区间疏散平台的行业标准。</w:t>
      </w:r>
    </w:p>
    <w:p w:rsidR="009B4911" w:rsidRPr="00E36718" w:rsidRDefault="00E356EA" w:rsidP="009B4911">
      <w:pPr>
        <w:spacing w:line="300" w:lineRule="auto"/>
        <w:rPr>
          <w:rFonts w:ascii="仿宋" w:eastAsia="仿宋" w:hAnsi="仿宋"/>
          <w:b/>
          <w:sz w:val="24"/>
        </w:rPr>
      </w:pPr>
      <w:r>
        <w:rPr>
          <w:rFonts w:ascii="仿宋" w:eastAsia="仿宋" w:hAnsi="仿宋"/>
          <w:b/>
          <w:sz w:val="24"/>
        </w:rPr>
        <w:t xml:space="preserve">5  </w:t>
      </w:r>
      <w:r>
        <w:rPr>
          <w:rFonts w:ascii="仿宋" w:eastAsia="仿宋" w:hAnsi="仿宋" w:hint="eastAsia"/>
          <w:b/>
          <w:sz w:val="24"/>
        </w:rPr>
        <w:t>标准主要技术内容的论据或依据；修订标准时，应增加新、旧标准水平的对比情况</w:t>
      </w:r>
    </w:p>
    <w:p w:rsidR="009B4911" w:rsidRPr="00E36718" w:rsidRDefault="00E356EA" w:rsidP="009B4911">
      <w:pPr>
        <w:spacing w:line="300" w:lineRule="auto"/>
        <w:rPr>
          <w:rFonts w:ascii="仿宋" w:eastAsia="仿宋" w:hAnsi="仿宋"/>
          <w:b/>
          <w:sz w:val="24"/>
        </w:rPr>
      </w:pPr>
      <w:r>
        <w:rPr>
          <w:rFonts w:ascii="仿宋" w:eastAsia="仿宋" w:hAnsi="仿宋"/>
          <w:b/>
          <w:sz w:val="24"/>
        </w:rPr>
        <w:t xml:space="preserve">5.1  </w:t>
      </w:r>
      <w:r>
        <w:rPr>
          <w:rFonts w:ascii="仿宋" w:eastAsia="仿宋" w:hAnsi="仿宋" w:hint="eastAsia"/>
          <w:b/>
          <w:sz w:val="24"/>
        </w:rPr>
        <w:t>标准主要技术内容的论据或依据</w:t>
      </w:r>
    </w:p>
    <w:p w:rsidR="00D05B37" w:rsidRPr="00E36718" w:rsidRDefault="00E356EA" w:rsidP="00D05B37">
      <w:pPr>
        <w:pStyle w:val="afffffff"/>
        <w:numPr>
          <w:ilvl w:val="0"/>
          <w:numId w:val="291"/>
        </w:numPr>
        <w:spacing w:before="62" w:line="300" w:lineRule="auto"/>
        <w:ind w:firstLineChars="0"/>
        <w:rPr>
          <w:rFonts w:ascii="仿宋" w:eastAsia="仿宋" w:hAnsi="仿宋" w:cs="宋体"/>
          <w:spacing w:val="6"/>
          <w:rPrChange w:id="76" w:author="王锋" w:date="2020-02-19T16:35:00Z">
            <w:rPr>
              <w:rFonts w:ascii="仿宋" w:eastAsia="仿宋" w:hAnsi="仿宋" w:cs="宋体"/>
              <w:spacing w:val="6"/>
              <w:highlight w:val="green"/>
            </w:rPr>
          </w:rPrChange>
        </w:rPr>
      </w:pPr>
      <w:r w:rsidRPr="00E356EA">
        <w:rPr>
          <w:rFonts w:ascii="仿宋" w:eastAsia="仿宋" w:hAnsi="仿宋" w:cs="宋体" w:hint="eastAsia"/>
          <w:spacing w:val="6"/>
          <w:rPrChange w:id="77" w:author="王锋" w:date="2020-02-19T16:35:00Z">
            <w:rPr>
              <w:rFonts w:ascii="仿宋" w:eastAsia="仿宋" w:hAnsi="仿宋" w:cs="宋体" w:hint="eastAsia"/>
              <w:color w:val="auto"/>
              <w:spacing w:val="6"/>
              <w:sz w:val="21"/>
              <w:szCs w:val="24"/>
              <w:highlight w:val="green"/>
            </w:rPr>
          </w:rPrChange>
        </w:rPr>
        <w:t>关于地铁区间在何种情况下应设置疏散平台、何种情况下可不设置疏散平台，主要依据</w:t>
      </w:r>
      <w:r w:rsidRPr="00E356EA">
        <w:rPr>
          <w:rFonts w:ascii="仿宋" w:eastAsia="仿宋" w:hAnsi="仿宋" w:cs="宋体" w:hint="eastAsia"/>
          <w:spacing w:val="6"/>
          <w:szCs w:val="24"/>
          <w:rPrChange w:id="78" w:author="王锋" w:date="2020-02-19T16:35:00Z">
            <w:rPr>
              <w:rFonts w:ascii="仿宋" w:eastAsia="仿宋" w:hAnsi="仿宋" w:cs="宋体" w:hint="eastAsia"/>
              <w:color w:val="auto"/>
              <w:spacing w:val="6"/>
              <w:sz w:val="21"/>
              <w:szCs w:val="24"/>
              <w:highlight w:val="green"/>
            </w:rPr>
          </w:rPrChange>
        </w:rPr>
        <w:t>《地铁设计防火标准》（</w:t>
      </w:r>
      <w:r w:rsidRPr="00E356EA">
        <w:rPr>
          <w:rFonts w:ascii="仿宋" w:eastAsia="仿宋" w:hAnsi="仿宋" w:cs="宋体"/>
          <w:spacing w:val="6"/>
          <w:szCs w:val="24"/>
          <w:rPrChange w:id="79" w:author="王锋" w:date="2020-02-19T16:35:00Z">
            <w:rPr>
              <w:rFonts w:ascii="仿宋" w:eastAsia="仿宋" w:hAnsi="仿宋" w:cs="宋体"/>
              <w:color w:val="auto"/>
              <w:spacing w:val="6"/>
              <w:sz w:val="21"/>
              <w:szCs w:val="24"/>
              <w:highlight w:val="green"/>
            </w:rPr>
          </w:rPrChange>
        </w:rPr>
        <w:t>GB51298）</w:t>
      </w:r>
      <w:r w:rsidRPr="00E356EA">
        <w:rPr>
          <w:rFonts w:ascii="仿宋" w:eastAsia="仿宋" w:hAnsi="仿宋" w:cs="宋体" w:hint="eastAsia"/>
          <w:spacing w:val="6"/>
          <w:rPrChange w:id="80" w:author="王锋" w:date="2020-02-19T16:35:00Z">
            <w:rPr>
              <w:rFonts w:ascii="仿宋" w:eastAsia="仿宋" w:hAnsi="仿宋" w:cs="宋体" w:hint="eastAsia"/>
              <w:color w:val="auto"/>
              <w:spacing w:val="6"/>
              <w:sz w:val="21"/>
              <w:szCs w:val="24"/>
              <w:highlight w:val="green"/>
            </w:rPr>
          </w:rPrChange>
        </w:rPr>
        <w:t>中的相关内容；</w:t>
      </w:r>
    </w:p>
    <w:p w:rsidR="00112E39" w:rsidRPr="00E36718" w:rsidRDefault="00E356EA" w:rsidP="00112E39">
      <w:pPr>
        <w:pStyle w:val="afffffff"/>
        <w:numPr>
          <w:ilvl w:val="0"/>
          <w:numId w:val="291"/>
        </w:numPr>
        <w:spacing w:before="62" w:line="300" w:lineRule="auto"/>
        <w:ind w:firstLineChars="0"/>
        <w:rPr>
          <w:rFonts w:ascii="仿宋" w:eastAsia="仿宋" w:hAnsi="仿宋" w:cs="宋体"/>
          <w:spacing w:val="6"/>
          <w:rPrChange w:id="81" w:author="王锋" w:date="2020-02-19T16:35:00Z">
            <w:rPr>
              <w:rFonts w:ascii="仿宋" w:eastAsia="仿宋" w:hAnsi="仿宋" w:cs="宋体"/>
              <w:spacing w:val="6"/>
              <w:highlight w:val="green"/>
            </w:rPr>
          </w:rPrChange>
        </w:rPr>
      </w:pPr>
      <w:r w:rsidRPr="00E356EA">
        <w:rPr>
          <w:rFonts w:ascii="仿宋" w:eastAsia="仿宋" w:hAnsi="仿宋" w:cs="宋体" w:hint="eastAsia"/>
          <w:spacing w:val="6"/>
          <w:szCs w:val="24"/>
          <w:rPrChange w:id="82" w:author="王锋" w:date="2020-02-19T16:35:00Z">
            <w:rPr>
              <w:rFonts w:ascii="仿宋" w:eastAsia="仿宋" w:hAnsi="仿宋" w:cs="宋体" w:hint="eastAsia"/>
              <w:color w:val="auto"/>
              <w:spacing w:val="6"/>
              <w:sz w:val="21"/>
              <w:szCs w:val="24"/>
              <w:highlight w:val="green"/>
            </w:rPr>
          </w:rPrChange>
        </w:rPr>
        <w:t>《地铁设计防火标准》中建议疏散平台下至道床采用坡道的形式，但是对于圆形或马蹄形隧道，下至道床面的宽度逐渐变窄，至道床处平台宽度很窄，采用坡道形式反而不好，故</w:t>
      </w:r>
      <w:r w:rsidRPr="00E356EA">
        <w:rPr>
          <w:rFonts w:ascii="仿宋" w:eastAsia="仿宋" w:hAnsi="仿宋" w:cs="宋体"/>
          <w:spacing w:val="6"/>
          <w:szCs w:val="24"/>
          <w:rPrChange w:id="83" w:author="王锋" w:date="2020-02-19T16:35:00Z">
            <w:rPr>
              <w:rFonts w:ascii="仿宋" w:eastAsia="仿宋" w:hAnsi="仿宋" w:cs="宋体"/>
              <w:color w:val="auto"/>
              <w:spacing w:val="6"/>
              <w:sz w:val="21"/>
              <w:szCs w:val="24"/>
              <w:highlight w:val="green"/>
            </w:rPr>
          </w:rPrChange>
        </w:rPr>
        <w:t>4.5节</w:t>
      </w:r>
      <w:r w:rsidRPr="00E356EA">
        <w:rPr>
          <w:rFonts w:ascii="仿宋" w:eastAsia="仿宋" w:hAnsi="仿宋" w:cs="宋体" w:hint="eastAsia"/>
          <w:spacing w:val="6"/>
          <w:szCs w:val="24"/>
          <w:rPrChange w:id="84" w:author="王锋" w:date="2020-02-19T16:35:00Z">
            <w:rPr>
              <w:rFonts w:ascii="仿宋" w:eastAsia="仿宋" w:hAnsi="仿宋" w:cs="宋体" w:hint="eastAsia"/>
              <w:color w:val="auto"/>
              <w:spacing w:val="6"/>
              <w:sz w:val="21"/>
              <w:szCs w:val="24"/>
              <w:highlight w:val="green"/>
            </w:rPr>
          </w:rPrChange>
        </w:rPr>
        <w:t>规定“散平台断开处宜设置下至道床面的平台步梯或坡道，优先采用平台坡道，平台步梯或坡道底部最小宽度不宜小于</w:t>
      </w:r>
      <w:r w:rsidRPr="00E356EA">
        <w:rPr>
          <w:rFonts w:ascii="仿宋" w:eastAsia="仿宋" w:hAnsi="仿宋" w:cs="宋体"/>
          <w:spacing w:val="6"/>
          <w:szCs w:val="24"/>
          <w:rPrChange w:id="85" w:author="王锋" w:date="2020-02-19T16:35:00Z">
            <w:rPr>
              <w:rFonts w:ascii="仿宋" w:eastAsia="仿宋" w:hAnsi="仿宋" w:cs="宋体"/>
              <w:color w:val="auto"/>
              <w:spacing w:val="6"/>
              <w:sz w:val="21"/>
              <w:szCs w:val="24"/>
              <w:highlight w:val="green"/>
            </w:rPr>
          </w:rPrChange>
        </w:rPr>
        <w:t>0.4m。”</w:t>
      </w:r>
    </w:p>
    <w:p w:rsidR="00FE0217" w:rsidRPr="00E36718" w:rsidRDefault="00E356EA" w:rsidP="005D56BE">
      <w:pPr>
        <w:pStyle w:val="afffffff"/>
        <w:numPr>
          <w:ilvl w:val="0"/>
          <w:numId w:val="291"/>
        </w:numPr>
        <w:spacing w:before="62" w:line="300" w:lineRule="auto"/>
        <w:ind w:firstLineChars="0"/>
        <w:rPr>
          <w:rFonts w:ascii="仿宋" w:eastAsia="仿宋" w:hAnsi="仿宋" w:cs="宋体"/>
          <w:spacing w:val="6"/>
          <w:rPrChange w:id="86" w:author="王锋" w:date="2020-02-19T16:35:00Z">
            <w:rPr>
              <w:rFonts w:ascii="仿宋" w:eastAsia="仿宋" w:hAnsi="仿宋" w:cs="宋体"/>
              <w:spacing w:val="6"/>
              <w:highlight w:val="green"/>
            </w:rPr>
          </w:rPrChange>
        </w:rPr>
      </w:pPr>
      <w:r w:rsidRPr="00E356EA">
        <w:rPr>
          <w:rFonts w:ascii="仿宋" w:eastAsia="仿宋" w:hAnsi="仿宋" w:cs="宋体" w:hint="eastAsia"/>
          <w:spacing w:val="6"/>
          <w:rPrChange w:id="87" w:author="王锋" w:date="2020-02-19T16:35:00Z">
            <w:rPr>
              <w:rFonts w:ascii="仿宋" w:eastAsia="仿宋" w:hAnsi="仿宋" w:cs="宋体" w:hint="eastAsia"/>
              <w:color w:val="auto"/>
              <w:spacing w:val="6"/>
              <w:sz w:val="21"/>
              <w:szCs w:val="24"/>
              <w:highlight w:val="green"/>
            </w:rPr>
          </w:rPrChange>
        </w:rPr>
        <w:t>疏散平台作为辅助疏散通道，考虑到应引导乘客尽量下至更为安全的道床</w:t>
      </w:r>
      <w:r w:rsidRPr="00E356EA">
        <w:rPr>
          <w:rFonts w:ascii="仿宋" w:eastAsia="仿宋" w:hAnsi="仿宋" w:cs="宋体" w:hint="eastAsia"/>
          <w:spacing w:val="6"/>
          <w:rPrChange w:id="88" w:author="王锋" w:date="2020-02-19T16:35:00Z">
            <w:rPr>
              <w:rFonts w:ascii="仿宋" w:eastAsia="仿宋" w:hAnsi="仿宋" w:cs="宋体" w:hint="eastAsia"/>
              <w:color w:val="auto"/>
              <w:spacing w:val="6"/>
              <w:sz w:val="21"/>
              <w:szCs w:val="24"/>
              <w:highlight w:val="green"/>
            </w:rPr>
          </w:rPrChange>
        </w:rPr>
        <w:lastRenderedPageBreak/>
        <w:t>疏散，宜在</w:t>
      </w:r>
      <w:r w:rsidRPr="00E356EA">
        <w:rPr>
          <w:rFonts w:ascii="仿宋" w:eastAsia="仿宋" w:hAnsi="仿宋" w:cs="宋体"/>
          <w:spacing w:val="6"/>
          <w:rPrChange w:id="89" w:author="王锋" w:date="2020-02-19T16:35:00Z">
            <w:rPr>
              <w:rFonts w:ascii="仿宋" w:eastAsia="仿宋" w:hAnsi="仿宋" w:cs="宋体"/>
              <w:color w:val="auto"/>
              <w:spacing w:val="6"/>
              <w:sz w:val="21"/>
              <w:szCs w:val="24"/>
              <w:highlight w:val="green"/>
            </w:rPr>
          </w:rPrChange>
        </w:rPr>
        <w:t>600米左右设置一处下到道床面的步梯或坡道，同时也有利于日常工人检修或维护时上、下平台。故4.5节规定“</w:t>
      </w:r>
      <w:r w:rsidRPr="00E356EA">
        <w:rPr>
          <w:rFonts w:ascii="仿宋" w:eastAsia="仿宋" w:hAnsi="仿宋" w:cs="宋体" w:hint="eastAsia"/>
          <w:spacing w:val="6"/>
          <w:rPrChange w:id="90" w:author="王锋" w:date="2020-02-19T16:35:00Z">
            <w:rPr>
              <w:rFonts w:ascii="仿宋" w:eastAsia="仿宋" w:hAnsi="仿宋" w:cs="宋体" w:hint="eastAsia"/>
              <w:color w:val="auto"/>
              <w:spacing w:val="6"/>
              <w:sz w:val="21"/>
              <w:szCs w:val="24"/>
              <w:highlight w:val="green"/>
            </w:rPr>
          </w:rPrChange>
        </w:rPr>
        <w:t>区间每</w:t>
      </w:r>
      <w:r w:rsidRPr="00E356EA">
        <w:rPr>
          <w:rFonts w:ascii="仿宋" w:eastAsia="仿宋" w:hAnsi="仿宋" w:cs="宋体"/>
          <w:spacing w:val="6"/>
          <w:rPrChange w:id="91" w:author="王锋" w:date="2020-02-19T16:35:00Z">
            <w:rPr>
              <w:rFonts w:ascii="仿宋" w:eastAsia="仿宋" w:hAnsi="仿宋" w:cs="宋体"/>
              <w:color w:val="auto"/>
              <w:spacing w:val="6"/>
              <w:sz w:val="21"/>
              <w:szCs w:val="24"/>
              <w:highlight w:val="green"/>
            </w:rPr>
          </w:rPrChange>
        </w:rPr>
        <w:t>600m宜设置下到道床面的步梯或坡道。</w:t>
      </w:r>
      <w:r w:rsidRPr="00E356EA">
        <w:rPr>
          <w:rFonts w:ascii="仿宋" w:eastAsia="仿宋" w:hAnsi="仿宋" w:cs="宋体" w:hint="eastAsia"/>
          <w:spacing w:val="6"/>
          <w:rPrChange w:id="92" w:author="王锋" w:date="2020-02-19T16:35:00Z">
            <w:rPr>
              <w:rFonts w:ascii="仿宋" w:eastAsia="仿宋" w:hAnsi="仿宋" w:cs="宋体" w:hint="eastAsia"/>
              <w:color w:val="auto"/>
              <w:spacing w:val="6"/>
              <w:sz w:val="21"/>
              <w:szCs w:val="24"/>
              <w:highlight w:val="green"/>
            </w:rPr>
          </w:rPrChange>
        </w:rPr>
        <w:t>”</w:t>
      </w:r>
    </w:p>
    <w:p w:rsidR="001436DE" w:rsidRPr="00E36718" w:rsidRDefault="00E356EA" w:rsidP="001436DE">
      <w:pPr>
        <w:pStyle w:val="afffffff"/>
        <w:numPr>
          <w:ilvl w:val="0"/>
          <w:numId w:val="291"/>
        </w:numPr>
        <w:spacing w:before="62" w:line="300" w:lineRule="auto"/>
        <w:ind w:firstLineChars="0"/>
        <w:rPr>
          <w:rFonts w:ascii="仿宋" w:eastAsia="仿宋" w:hAnsi="仿宋" w:cs="宋体"/>
          <w:spacing w:val="6"/>
          <w:rPrChange w:id="93" w:author="王锋" w:date="2020-02-19T16:35:00Z">
            <w:rPr>
              <w:rFonts w:ascii="仿宋" w:eastAsia="仿宋" w:hAnsi="仿宋" w:cs="宋体"/>
              <w:spacing w:val="6"/>
              <w:highlight w:val="green"/>
            </w:rPr>
          </w:rPrChange>
        </w:rPr>
      </w:pPr>
      <w:r w:rsidRPr="00E356EA">
        <w:rPr>
          <w:rFonts w:ascii="仿宋" w:eastAsia="仿宋" w:hAnsi="仿宋" w:cs="宋体" w:hint="eastAsia"/>
          <w:spacing w:val="6"/>
          <w:rPrChange w:id="94" w:author="王锋" w:date="2020-02-19T16:35:00Z">
            <w:rPr>
              <w:rFonts w:ascii="仿宋" w:eastAsia="仿宋" w:hAnsi="仿宋" w:cs="宋体" w:hint="eastAsia"/>
              <w:color w:val="auto"/>
              <w:spacing w:val="6"/>
              <w:sz w:val="21"/>
              <w:szCs w:val="24"/>
              <w:highlight w:val="green"/>
            </w:rPr>
          </w:rPrChange>
        </w:rPr>
        <w:t>疏散平台保持连续设置，有利于乘客从列车多个车门疏散到平台上。当列车迫停于区间任何位置时，采用疏散平台疏散时应保证乘客至少可从一个车辆车门疏散到疏散平台上，因此当疏散平台确需断开时，断开距离不宜大于一列车辆长度。故</w:t>
      </w:r>
      <w:r w:rsidRPr="00E356EA">
        <w:rPr>
          <w:rFonts w:ascii="仿宋" w:eastAsia="仿宋" w:hAnsi="仿宋" w:cs="宋体"/>
          <w:spacing w:val="6"/>
          <w:rPrChange w:id="95" w:author="王锋" w:date="2020-02-19T16:35:00Z">
            <w:rPr>
              <w:rFonts w:ascii="仿宋" w:eastAsia="仿宋" w:hAnsi="仿宋" w:cs="宋体"/>
              <w:color w:val="auto"/>
              <w:spacing w:val="6"/>
              <w:sz w:val="21"/>
              <w:szCs w:val="24"/>
              <w:highlight w:val="green"/>
            </w:rPr>
          </w:rPrChange>
        </w:rPr>
        <w:t>4.6</w:t>
      </w:r>
      <w:r w:rsidRPr="00E356EA">
        <w:rPr>
          <w:rFonts w:ascii="仿宋" w:eastAsia="仿宋" w:hAnsi="仿宋" w:cs="宋体" w:hint="eastAsia"/>
          <w:spacing w:val="6"/>
          <w:rPrChange w:id="96" w:author="王锋" w:date="2020-02-19T16:35:00Z">
            <w:rPr>
              <w:rFonts w:ascii="仿宋" w:eastAsia="仿宋" w:hAnsi="仿宋" w:cs="宋体" w:hint="eastAsia"/>
              <w:color w:val="auto"/>
              <w:spacing w:val="6"/>
              <w:sz w:val="21"/>
              <w:szCs w:val="24"/>
              <w:highlight w:val="green"/>
            </w:rPr>
          </w:rPrChange>
        </w:rPr>
        <w:t>节规定“疏散平台在人防门、防淹门、道岔区段（岔心前后</w:t>
      </w:r>
      <w:r w:rsidRPr="00E356EA">
        <w:rPr>
          <w:rFonts w:ascii="仿宋" w:eastAsia="仿宋" w:hAnsi="仿宋" w:cs="宋体"/>
          <w:spacing w:val="6"/>
          <w:rPrChange w:id="97" w:author="王锋" w:date="2020-02-19T16:35:00Z">
            <w:rPr>
              <w:rFonts w:ascii="仿宋" w:eastAsia="仿宋" w:hAnsi="仿宋" w:cs="宋体"/>
              <w:color w:val="auto"/>
              <w:spacing w:val="6"/>
              <w:sz w:val="21"/>
              <w:szCs w:val="24"/>
              <w:highlight w:val="green"/>
            </w:rPr>
          </w:rPrChange>
        </w:rPr>
        <w:t>24m）需断开时，断开距离不宜大于一列车辆长度，其余地段宜保持连续设置</w:t>
      </w:r>
      <w:del w:id="98" w:author="王锋" w:date="2020-02-19T16:40:00Z">
        <w:r w:rsidRPr="00E356EA">
          <w:rPr>
            <w:rFonts w:ascii="仿宋" w:eastAsia="仿宋" w:hAnsi="仿宋" w:cs="宋体" w:hint="eastAsia"/>
            <w:spacing w:val="6"/>
            <w:rPrChange w:id="99" w:author="王锋" w:date="2020-02-19T16:35:00Z">
              <w:rPr>
                <w:rFonts w:ascii="仿宋" w:eastAsia="仿宋" w:hAnsi="仿宋" w:cs="宋体" w:hint="eastAsia"/>
                <w:color w:val="auto"/>
                <w:spacing w:val="6"/>
                <w:sz w:val="21"/>
                <w:szCs w:val="24"/>
                <w:highlight w:val="green"/>
              </w:rPr>
            </w:rPrChange>
          </w:rPr>
          <w:delText>。</w:delText>
        </w:r>
      </w:del>
      <w:r w:rsidRPr="00E356EA">
        <w:rPr>
          <w:rFonts w:ascii="仿宋" w:eastAsia="仿宋" w:hAnsi="仿宋" w:cs="宋体" w:hint="eastAsia"/>
          <w:spacing w:val="6"/>
          <w:rPrChange w:id="100" w:author="王锋" w:date="2020-02-19T16:35:00Z">
            <w:rPr>
              <w:rFonts w:ascii="仿宋" w:eastAsia="仿宋" w:hAnsi="仿宋" w:cs="宋体" w:hint="eastAsia"/>
              <w:color w:val="auto"/>
              <w:spacing w:val="6"/>
              <w:sz w:val="21"/>
              <w:szCs w:val="24"/>
              <w:highlight w:val="green"/>
            </w:rPr>
          </w:rPrChange>
        </w:rPr>
        <w:t>”。</w:t>
      </w:r>
    </w:p>
    <w:p w:rsidR="00DB046B" w:rsidRPr="00E36718" w:rsidRDefault="00E356EA" w:rsidP="00DB046B">
      <w:pPr>
        <w:pStyle w:val="afffffff"/>
        <w:numPr>
          <w:ilvl w:val="0"/>
          <w:numId w:val="291"/>
        </w:numPr>
        <w:spacing w:before="62" w:line="300" w:lineRule="auto"/>
        <w:ind w:firstLineChars="0"/>
        <w:rPr>
          <w:rFonts w:ascii="仿宋" w:eastAsia="仿宋" w:hAnsi="仿宋" w:cs="宋体"/>
          <w:spacing w:val="6"/>
          <w:rPrChange w:id="101" w:author="王锋" w:date="2020-02-19T16:35:00Z">
            <w:rPr>
              <w:rFonts w:ascii="仿宋" w:eastAsia="仿宋" w:hAnsi="仿宋" w:cs="宋体"/>
              <w:spacing w:val="6"/>
              <w:highlight w:val="green"/>
            </w:rPr>
          </w:rPrChange>
        </w:rPr>
      </w:pPr>
      <w:r w:rsidRPr="00E356EA">
        <w:rPr>
          <w:rFonts w:ascii="仿宋" w:eastAsia="仿宋" w:hAnsi="仿宋" w:cs="宋体" w:hint="eastAsia"/>
          <w:spacing w:val="6"/>
          <w:rPrChange w:id="102" w:author="王锋" w:date="2020-02-19T16:35:00Z">
            <w:rPr>
              <w:rFonts w:ascii="仿宋" w:eastAsia="仿宋" w:hAnsi="仿宋" w:cs="宋体" w:hint="eastAsia"/>
              <w:color w:val="auto"/>
              <w:spacing w:val="6"/>
              <w:sz w:val="21"/>
              <w:szCs w:val="24"/>
              <w:highlight w:val="green"/>
            </w:rPr>
          </w:rPrChange>
        </w:rPr>
        <w:t>疏散平台至少保证一股人流能够快速通过，有条件的要尽量加宽，以加快人员通过。</w:t>
      </w:r>
      <w:r w:rsidRPr="00E356EA">
        <w:rPr>
          <w:rFonts w:ascii="仿宋" w:eastAsia="仿宋" w:hAnsi="仿宋" w:cs="宋体"/>
          <w:spacing w:val="6"/>
          <w:rPrChange w:id="103" w:author="王锋" w:date="2020-02-19T16:35:00Z">
            <w:rPr>
              <w:rFonts w:ascii="仿宋" w:eastAsia="仿宋" w:hAnsi="仿宋" w:cs="宋体"/>
              <w:color w:val="auto"/>
              <w:spacing w:val="6"/>
              <w:sz w:val="21"/>
              <w:szCs w:val="24"/>
              <w:highlight w:val="green"/>
            </w:rPr>
          </w:rPrChange>
        </w:rPr>
        <w:t>0.6m板材宽度与地铁设计防火标准宽度一致。故5.2.1</w:t>
      </w:r>
      <w:r w:rsidRPr="00E356EA">
        <w:rPr>
          <w:rFonts w:ascii="仿宋" w:eastAsia="仿宋" w:hAnsi="仿宋" w:cs="宋体" w:hint="eastAsia"/>
          <w:spacing w:val="6"/>
          <w:rPrChange w:id="104" w:author="王锋" w:date="2020-02-19T16:35:00Z">
            <w:rPr>
              <w:rFonts w:ascii="仿宋" w:eastAsia="仿宋" w:hAnsi="仿宋" w:cs="宋体" w:hint="eastAsia"/>
              <w:color w:val="auto"/>
              <w:spacing w:val="6"/>
              <w:sz w:val="21"/>
              <w:szCs w:val="24"/>
              <w:highlight w:val="green"/>
            </w:rPr>
          </w:rPrChange>
        </w:rPr>
        <w:t>节规定“疏散平台踏板的宽度应保证有效疏散宽度不小于</w:t>
      </w:r>
      <w:r w:rsidRPr="00E356EA">
        <w:rPr>
          <w:rFonts w:ascii="仿宋" w:eastAsia="仿宋" w:hAnsi="仿宋" w:cs="宋体"/>
          <w:spacing w:val="6"/>
          <w:rPrChange w:id="105" w:author="王锋" w:date="2020-02-19T16:35:00Z">
            <w:rPr>
              <w:rFonts w:ascii="仿宋" w:eastAsia="仿宋" w:hAnsi="仿宋" w:cs="宋体"/>
              <w:color w:val="auto"/>
              <w:spacing w:val="6"/>
              <w:sz w:val="21"/>
              <w:szCs w:val="24"/>
              <w:highlight w:val="green"/>
            </w:rPr>
          </w:rPrChange>
        </w:rPr>
        <w:t>0.6m。”。</w:t>
      </w:r>
    </w:p>
    <w:p w:rsidR="00DB046B" w:rsidRPr="00E36718" w:rsidRDefault="00E356EA" w:rsidP="00DB046B">
      <w:pPr>
        <w:pStyle w:val="afffffff"/>
        <w:numPr>
          <w:ilvl w:val="0"/>
          <w:numId w:val="291"/>
        </w:numPr>
        <w:spacing w:before="62" w:line="300" w:lineRule="auto"/>
        <w:ind w:firstLineChars="0"/>
        <w:rPr>
          <w:rFonts w:ascii="仿宋" w:eastAsia="仿宋" w:hAnsi="仿宋" w:cs="宋体"/>
          <w:spacing w:val="6"/>
          <w:rPrChange w:id="106" w:author="王锋" w:date="2020-02-19T16:35:00Z">
            <w:rPr>
              <w:rFonts w:ascii="仿宋" w:eastAsia="仿宋" w:hAnsi="仿宋" w:cs="宋体"/>
              <w:spacing w:val="6"/>
              <w:highlight w:val="green"/>
            </w:rPr>
          </w:rPrChange>
        </w:rPr>
      </w:pPr>
      <w:r w:rsidRPr="00E356EA">
        <w:rPr>
          <w:rFonts w:ascii="仿宋" w:eastAsia="仿宋" w:hAnsi="仿宋" w:cs="宋体" w:hint="eastAsia"/>
          <w:spacing w:val="6"/>
          <w:rPrChange w:id="107" w:author="王锋" w:date="2020-02-19T16:35:00Z">
            <w:rPr>
              <w:rFonts w:ascii="仿宋" w:eastAsia="仿宋" w:hAnsi="仿宋" w:cs="宋体" w:hint="eastAsia"/>
              <w:color w:val="auto"/>
              <w:spacing w:val="6"/>
              <w:sz w:val="21"/>
              <w:szCs w:val="24"/>
              <w:highlight w:val="green"/>
            </w:rPr>
          </w:rPrChange>
        </w:rPr>
        <w:t>疏散平台与列车之间的间隙不宜过大，一般不宜大于成年人单只脚掌的宽度，以避免人员从列车疏散到平台时踏空摔倒。故</w:t>
      </w:r>
      <w:r w:rsidRPr="00E356EA">
        <w:rPr>
          <w:rFonts w:ascii="仿宋" w:eastAsia="仿宋" w:hAnsi="仿宋" w:cs="宋体"/>
          <w:spacing w:val="6"/>
          <w:rPrChange w:id="108" w:author="王锋" w:date="2020-02-19T16:35:00Z">
            <w:rPr>
              <w:rFonts w:ascii="仿宋" w:eastAsia="仿宋" w:hAnsi="仿宋" w:cs="宋体"/>
              <w:color w:val="auto"/>
              <w:spacing w:val="6"/>
              <w:sz w:val="21"/>
              <w:szCs w:val="24"/>
              <w:highlight w:val="green"/>
            </w:rPr>
          </w:rPrChange>
        </w:rPr>
        <w:t>5.2.3</w:t>
      </w:r>
      <w:r w:rsidRPr="00E356EA">
        <w:rPr>
          <w:rFonts w:ascii="仿宋" w:eastAsia="仿宋" w:hAnsi="仿宋" w:cs="宋体" w:hint="eastAsia"/>
          <w:spacing w:val="6"/>
          <w:rPrChange w:id="109" w:author="王锋" w:date="2020-02-19T16:35:00Z">
            <w:rPr>
              <w:rFonts w:ascii="仿宋" w:eastAsia="仿宋" w:hAnsi="仿宋" w:cs="宋体" w:hint="eastAsia"/>
              <w:color w:val="auto"/>
              <w:spacing w:val="6"/>
              <w:sz w:val="21"/>
              <w:szCs w:val="24"/>
              <w:highlight w:val="green"/>
            </w:rPr>
          </w:rPrChange>
        </w:rPr>
        <w:t>节规定“疏散平台踏板顶面边缘与隧道壁的最大缝隙不应大于</w:t>
      </w:r>
      <w:r w:rsidRPr="00E356EA">
        <w:rPr>
          <w:rFonts w:ascii="仿宋" w:eastAsia="仿宋" w:hAnsi="仿宋" w:cs="宋体"/>
          <w:spacing w:val="6"/>
          <w:rPrChange w:id="110" w:author="王锋" w:date="2020-02-19T16:35:00Z">
            <w:rPr>
              <w:rFonts w:ascii="仿宋" w:eastAsia="仿宋" w:hAnsi="仿宋" w:cs="宋体"/>
              <w:color w:val="auto"/>
              <w:spacing w:val="6"/>
              <w:sz w:val="21"/>
              <w:szCs w:val="24"/>
              <w:highlight w:val="green"/>
            </w:rPr>
          </w:rPrChange>
        </w:rPr>
        <w:t>60mm。”。</w:t>
      </w:r>
    </w:p>
    <w:p w:rsidR="008A0D7F" w:rsidRPr="00E36718" w:rsidRDefault="00E356EA" w:rsidP="008A0D7F">
      <w:pPr>
        <w:pStyle w:val="afffffff"/>
        <w:numPr>
          <w:ilvl w:val="0"/>
          <w:numId w:val="291"/>
        </w:numPr>
        <w:spacing w:before="62" w:line="300" w:lineRule="auto"/>
        <w:ind w:firstLineChars="0"/>
        <w:rPr>
          <w:rFonts w:ascii="仿宋" w:eastAsia="仿宋" w:hAnsi="仿宋" w:cs="宋体"/>
          <w:spacing w:val="6"/>
          <w:rPrChange w:id="111" w:author="王锋" w:date="2020-02-19T16:35:00Z">
            <w:rPr>
              <w:rFonts w:ascii="仿宋" w:eastAsia="仿宋" w:hAnsi="仿宋" w:cs="宋体"/>
              <w:spacing w:val="6"/>
              <w:highlight w:val="green"/>
            </w:rPr>
          </w:rPrChange>
        </w:rPr>
      </w:pPr>
      <w:r w:rsidRPr="00E356EA">
        <w:rPr>
          <w:rFonts w:ascii="仿宋" w:eastAsia="仿宋" w:hAnsi="仿宋" w:cs="宋体" w:hint="eastAsia"/>
          <w:spacing w:val="6"/>
          <w:rPrChange w:id="112" w:author="王锋" w:date="2020-02-19T16:35:00Z">
            <w:rPr>
              <w:rFonts w:ascii="仿宋" w:eastAsia="仿宋" w:hAnsi="仿宋" w:cs="宋体" w:hint="eastAsia"/>
              <w:color w:val="auto"/>
              <w:spacing w:val="6"/>
              <w:sz w:val="21"/>
              <w:szCs w:val="24"/>
              <w:highlight w:val="green"/>
            </w:rPr>
          </w:rPrChange>
        </w:rPr>
        <w:t>平台支架目前有钢支架、水泥基材料整体支架以及树脂基复合材料支架。水泥基材料整体支架，由于和隧道弧型匹配不好，工程中常需要加钢垫片调平，使得支架受力工况不利，导致运营后容易出现断裂或裂缝现象，影响平台使用安全，不建议采用。树脂基复合材料支架，由于是多处铰接，稳定性差，也不建议采用。故本规范建议平台支架采用钢结构支架。</w:t>
      </w:r>
    </w:p>
    <w:p w:rsidR="008A0D7F" w:rsidRPr="00E36718" w:rsidRDefault="00E356EA" w:rsidP="008A0D7F">
      <w:pPr>
        <w:pStyle w:val="afffffff"/>
        <w:numPr>
          <w:ilvl w:val="0"/>
          <w:numId w:val="291"/>
        </w:numPr>
        <w:spacing w:before="62" w:line="300" w:lineRule="auto"/>
        <w:ind w:firstLineChars="0"/>
        <w:rPr>
          <w:rFonts w:ascii="仿宋" w:eastAsia="仿宋" w:hAnsi="仿宋" w:cs="宋体"/>
          <w:spacing w:val="6"/>
          <w:rPrChange w:id="113" w:author="王锋" w:date="2020-02-19T16:35:00Z">
            <w:rPr>
              <w:rFonts w:ascii="仿宋" w:eastAsia="仿宋" w:hAnsi="仿宋" w:cs="宋体"/>
              <w:spacing w:val="6"/>
              <w:highlight w:val="green"/>
            </w:rPr>
          </w:rPrChange>
        </w:rPr>
      </w:pPr>
      <w:r w:rsidRPr="00E356EA">
        <w:rPr>
          <w:rFonts w:ascii="仿宋" w:eastAsia="仿宋" w:hAnsi="仿宋" w:cs="宋体" w:hint="eastAsia"/>
          <w:spacing w:val="6"/>
          <w:rPrChange w:id="114" w:author="王锋" w:date="2020-02-19T16:35:00Z">
            <w:rPr>
              <w:rFonts w:ascii="仿宋" w:eastAsia="仿宋" w:hAnsi="仿宋" w:cs="宋体" w:hint="eastAsia"/>
              <w:color w:val="auto"/>
              <w:spacing w:val="6"/>
              <w:sz w:val="21"/>
              <w:szCs w:val="24"/>
              <w:highlight w:val="green"/>
            </w:rPr>
          </w:rPrChange>
        </w:rPr>
        <w:t>疏散平台为生命线工程，其支架的锚栓应采用具有抗震性能的锚栓，采用依据《混凝土结构后锚固技术规范》</w:t>
      </w:r>
      <w:r w:rsidRPr="00E356EA">
        <w:rPr>
          <w:rFonts w:ascii="仿宋" w:eastAsia="仿宋" w:hAnsi="仿宋" w:cs="宋体"/>
          <w:spacing w:val="6"/>
          <w:rPrChange w:id="115" w:author="王锋" w:date="2020-02-19T16:35:00Z">
            <w:rPr>
              <w:rFonts w:ascii="仿宋" w:eastAsia="仿宋" w:hAnsi="仿宋" w:cs="宋体"/>
              <w:color w:val="auto"/>
              <w:spacing w:val="6"/>
              <w:sz w:val="21"/>
              <w:szCs w:val="24"/>
              <w:highlight w:val="green"/>
            </w:rPr>
          </w:rPrChange>
        </w:rPr>
        <w:t>JGJ145完成胶粘型锚栓抗震型式检验的胶粘型锚栓。锚栓的胶粘剂应通过《工程结构加固材料安全性鉴定技术规范》GB 50728的基本性能、耐湿热老化及耐冻融能力的检测，并保证材料环保、无毒，不含乙二胺，具有电气绝缘性。</w:t>
      </w:r>
    </w:p>
    <w:p w:rsidR="00DB046B" w:rsidRPr="000920CF" w:rsidRDefault="00E356EA" w:rsidP="0000143C">
      <w:pPr>
        <w:pStyle w:val="afffffff"/>
        <w:numPr>
          <w:ilvl w:val="0"/>
          <w:numId w:val="291"/>
        </w:numPr>
        <w:spacing w:before="62" w:line="300" w:lineRule="auto"/>
        <w:ind w:firstLineChars="0"/>
        <w:rPr>
          <w:rFonts w:ascii="仿宋" w:eastAsia="仿宋" w:hAnsi="仿宋" w:cs="宋体"/>
          <w:spacing w:val="6"/>
          <w:rPrChange w:id="116" w:author="王锋" w:date="2020-02-22T14:31:00Z">
            <w:rPr>
              <w:rFonts w:ascii="仿宋" w:eastAsia="仿宋" w:hAnsi="仿宋" w:cs="宋体"/>
              <w:spacing w:val="6"/>
              <w:highlight w:val="green"/>
            </w:rPr>
          </w:rPrChange>
        </w:rPr>
        <w:pPrChange w:id="117" w:author="王锋" w:date="2020-02-22T14:31:00Z">
          <w:pPr>
            <w:pStyle w:val="afffffff"/>
            <w:numPr>
              <w:numId w:val="291"/>
            </w:numPr>
            <w:spacing w:before="62" w:line="300" w:lineRule="auto"/>
            <w:ind w:left="1176" w:firstLineChars="0" w:hanging="420"/>
          </w:pPr>
        </w:pPrChange>
      </w:pPr>
      <w:del w:id="118" w:author="王锋" w:date="2020-02-22T14:30:00Z">
        <w:r w:rsidRPr="000920CF" w:rsidDel="000920CF">
          <w:rPr>
            <w:rFonts w:ascii="仿宋" w:eastAsia="仿宋" w:hAnsi="仿宋" w:cs="宋体" w:hint="eastAsia"/>
            <w:spacing w:val="6"/>
            <w:rPrChange w:id="119" w:author="王锋" w:date="2020-02-22T14:31:00Z">
              <w:rPr>
                <w:rFonts w:ascii="仿宋" w:eastAsia="仿宋" w:hAnsi="仿宋" w:cs="宋体" w:hint="eastAsia"/>
                <w:color w:val="auto"/>
                <w:spacing w:val="6"/>
                <w:sz w:val="21"/>
                <w:szCs w:val="24"/>
                <w:highlight w:val="green"/>
              </w:rPr>
            </w:rPrChange>
          </w:rPr>
          <w:delText>由于“化学锚栓”并不是科学的描述，本规范中采用胶粘型锚栓代替化学锚栓的说法</w:delText>
        </w:r>
      </w:del>
      <w:ins w:id="120" w:author="王锋" w:date="2020-02-22T14:29:00Z">
        <w:r w:rsidR="000920CF" w:rsidRPr="000920CF">
          <w:rPr>
            <w:rFonts w:ascii="仿宋" w:eastAsia="仿宋" w:hAnsi="仿宋" w:cs="宋体"/>
            <w:spacing w:val="6"/>
            <w:rPrChange w:id="121" w:author="王锋" w:date="2020-02-22T14:31:00Z">
              <w:rPr/>
            </w:rPrChange>
          </w:rPr>
          <w:t>胶粘型锚栓，市场俗称化学锚栓，因为“化学锚栓”并不是科学的描述，故不再采用。普通胶粘型锚栓由胶粘剂将金属部件和圆形锚孔的孔壁粘结到一起形成有效的锚固，其中包括机械锚栓与胶粘剂的搭配。胶粘-膨胀型锚栓与机械膨胀锚栓不同，也并非胶粘剂与机械膨胀锚栓的组合，该锚栓在市场中俗称“扭矩控制式胶粘型锚栓”，由在圆形锚孔孔壁粘结的胶粘剂与能在胶粘剂中产生膨胀力的特殊金属螺杆形成粘结和膨胀共同作用的有效锚固。</w:t>
        </w:r>
      </w:ins>
      <w:ins w:id="122" w:author="王锋" w:date="2020-02-22T14:30:00Z">
        <w:r w:rsidR="000920CF" w:rsidRPr="000920CF">
          <w:rPr>
            <w:rFonts w:ascii="仿宋" w:eastAsia="仿宋" w:hAnsi="仿宋" w:cs="宋体" w:hint="eastAsia"/>
            <w:spacing w:val="6"/>
            <w:rPrChange w:id="123" w:author="王锋" w:date="2020-02-22T14:31:00Z">
              <w:rPr>
                <w:rFonts w:ascii="仿宋" w:eastAsia="仿宋" w:hAnsi="仿宋" w:cs="宋体" w:hint="eastAsia"/>
                <w:spacing w:val="6"/>
              </w:rPr>
            </w:rPrChange>
          </w:rPr>
          <w:t>本规范中采用胶粘型锚栓代替化学锚栓的说法。</w:t>
        </w:r>
      </w:ins>
      <w:del w:id="124" w:author="王锋" w:date="2020-02-19T16:41:00Z">
        <w:r w:rsidRPr="000920CF">
          <w:rPr>
            <w:rFonts w:ascii="仿宋" w:eastAsia="仿宋" w:hAnsi="仿宋" w:cs="宋体" w:hint="eastAsia"/>
            <w:spacing w:val="6"/>
            <w:rPrChange w:id="125" w:author="王锋" w:date="2020-02-22T14:31:00Z">
              <w:rPr>
                <w:rFonts w:ascii="仿宋" w:eastAsia="仿宋" w:hAnsi="仿宋" w:cs="宋体" w:hint="eastAsia"/>
                <w:color w:val="auto"/>
                <w:spacing w:val="6"/>
                <w:sz w:val="21"/>
                <w:szCs w:val="24"/>
                <w:highlight w:val="green"/>
              </w:rPr>
            </w:rPrChange>
          </w:rPr>
          <w:delText>；</w:delText>
        </w:r>
      </w:del>
    </w:p>
    <w:p w:rsidR="009B4911" w:rsidRPr="00E36718" w:rsidRDefault="00E356EA" w:rsidP="009B4911">
      <w:pPr>
        <w:spacing w:line="300" w:lineRule="auto"/>
        <w:rPr>
          <w:rFonts w:ascii="仿宋" w:eastAsia="仿宋" w:hAnsi="仿宋"/>
          <w:b/>
          <w:sz w:val="24"/>
        </w:rPr>
      </w:pPr>
      <w:r>
        <w:rPr>
          <w:rFonts w:ascii="仿宋" w:eastAsia="仿宋" w:hAnsi="仿宋"/>
          <w:b/>
          <w:sz w:val="24"/>
        </w:rPr>
        <w:t xml:space="preserve">5.2  </w:t>
      </w:r>
      <w:r>
        <w:rPr>
          <w:rFonts w:ascii="仿宋" w:eastAsia="仿宋" w:hAnsi="仿宋" w:hint="eastAsia"/>
          <w:b/>
          <w:sz w:val="24"/>
        </w:rPr>
        <w:t>修订标准时，应增加新、旧标准水平的对比</w:t>
      </w:r>
    </w:p>
    <w:p w:rsidR="009B4911" w:rsidRPr="00E36718" w:rsidRDefault="00E356EA" w:rsidP="001B3C28">
      <w:pPr>
        <w:spacing w:line="300" w:lineRule="auto"/>
        <w:ind w:firstLineChars="300" w:firstLine="756"/>
        <w:rPr>
          <w:rFonts w:ascii="仿宋" w:eastAsia="仿宋" w:hAnsi="仿宋" w:cs="宋体"/>
          <w:spacing w:val="6"/>
          <w:sz w:val="24"/>
        </w:rPr>
      </w:pPr>
      <w:r>
        <w:rPr>
          <w:rFonts w:ascii="仿宋" w:eastAsia="仿宋" w:hAnsi="仿宋" w:cs="宋体" w:hint="eastAsia"/>
          <w:spacing w:val="6"/>
          <w:sz w:val="24"/>
        </w:rPr>
        <w:t>本</w:t>
      </w:r>
      <w:ins w:id="126" w:author="Yi, Sunny" w:date="2020-01-20T11:42:00Z">
        <w:r>
          <w:rPr>
            <w:rFonts w:ascii="仿宋" w:eastAsia="仿宋" w:hAnsi="仿宋" w:cs="宋体" w:hint="eastAsia"/>
            <w:spacing w:val="6"/>
            <w:sz w:val="24"/>
          </w:rPr>
          <w:t>规范</w:t>
        </w:r>
      </w:ins>
      <w:del w:id="127" w:author="Yi, Sunny" w:date="2020-01-20T11:42:00Z">
        <w:r>
          <w:rPr>
            <w:rFonts w:ascii="仿宋" w:eastAsia="仿宋" w:hAnsi="仿宋" w:cs="宋体" w:hint="eastAsia"/>
            <w:spacing w:val="6"/>
            <w:sz w:val="24"/>
          </w:rPr>
          <w:delText>规程</w:delText>
        </w:r>
      </w:del>
      <w:r>
        <w:rPr>
          <w:rFonts w:ascii="仿宋" w:eastAsia="仿宋" w:hAnsi="仿宋" w:cs="宋体" w:hint="eastAsia"/>
          <w:spacing w:val="6"/>
          <w:sz w:val="24"/>
        </w:rPr>
        <w:t>为新编标准，国内至今无此</w:t>
      </w:r>
      <w:ins w:id="128" w:author="Yi, Sunny" w:date="2020-01-20T11:42:00Z">
        <w:r>
          <w:rPr>
            <w:rFonts w:ascii="仿宋" w:eastAsia="仿宋" w:hAnsi="仿宋" w:cs="宋体" w:hint="eastAsia"/>
            <w:spacing w:val="6"/>
            <w:sz w:val="24"/>
          </w:rPr>
          <w:t>规范</w:t>
        </w:r>
      </w:ins>
      <w:del w:id="129" w:author="Yi, Sunny" w:date="2020-01-20T11:42:00Z">
        <w:r>
          <w:rPr>
            <w:rFonts w:ascii="仿宋" w:eastAsia="仿宋" w:hAnsi="仿宋" w:cs="宋体" w:hint="eastAsia"/>
            <w:spacing w:val="6"/>
            <w:sz w:val="24"/>
          </w:rPr>
          <w:delText>规程</w:delText>
        </w:r>
      </w:del>
      <w:r>
        <w:rPr>
          <w:rFonts w:ascii="仿宋" w:eastAsia="仿宋" w:hAnsi="仿宋" w:cs="宋体" w:hint="eastAsia"/>
          <w:spacing w:val="6"/>
          <w:sz w:val="24"/>
        </w:rPr>
        <w:t>。</w:t>
      </w:r>
    </w:p>
    <w:p w:rsidR="009B4911" w:rsidRPr="00E36718" w:rsidRDefault="00E356EA" w:rsidP="009B4911">
      <w:pPr>
        <w:spacing w:line="300" w:lineRule="auto"/>
        <w:rPr>
          <w:rFonts w:ascii="仿宋" w:eastAsia="仿宋" w:hAnsi="仿宋"/>
          <w:b/>
          <w:sz w:val="24"/>
        </w:rPr>
      </w:pPr>
      <w:r>
        <w:rPr>
          <w:rFonts w:ascii="仿宋" w:eastAsia="仿宋" w:hAnsi="仿宋"/>
          <w:b/>
          <w:sz w:val="24"/>
        </w:rPr>
        <w:t xml:space="preserve">6  </w:t>
      </w:r>
      <w:r>
        <w:rPr>
          <w:rFonts w:ascii="仿宋" w:eastAsia="仿宋" w:hAnsi="仿宋" w:hint="eastAsia"/>
          <w:b/>
          <w:sz w:val="24"/>
        </w:rPr>
        <w:t>主要试验（验证）的分析、综述报告，技术经济论证，预期的经济效果</w:t>
      </w:r>
    </w:p>
    <w:p w:rsidR="009B4911" w:rsidRPr="00E36718" w:rsidRDefault="00E356EA" w:rsidP="009B4911">
      <w:pPr>
        <w:spacing w:line="300" w:lineRule="auto"/>
        <w:rPr>
          <w:rFonts w:ascii="仿宋" w:eastAsia="仿宋" w:hAnsi="仿宋"/>
          <w:b/>
          <w:sz w:val="24"/>
        </w:rPr>
      </w:pPr>
      <w:r>
        <w:rPr>
          <w:rFonts w:ascii="仿宋" w:eastAsia="仿宋" w:hAnsi="仿宋"/>
          <w:b/>
          <w:sz w:val="24"/>
        </w:rPr>
        <w:lastRenderedPageBreak/>
        <w:t xml:space="preserve">6.1  </w:t>
      </w:r>
      <w:r>
        <w:rPr>
          <w:rFonts w:ascii="仿宋" w:eastAsia="仿宋" w:hAnsi="仿宋" w:hint="eastAsia"/>
          <w:b/>
          <w:sz w:val="24"/>
        </w:rPr>
        <w:t>主要试验（验证）的分析</w:t>
      </w:r>
      <w:bookmarkStart w:id="130" w:name="_GoBack"/>
      <w:bookmarkEnd w:id="130"/>
    </w:p>
    <w:p w:rsidR="009B4911" w:rsidRPr="00E36718" w:rsidRDefault="00E356EA" w:rsidP="001B3C28">
      <w:pPr>
        <w:spacing w:line="300" w:lineRule="auto"/>
        <w:ind w:firstLineChars="300" w:firstLine="756"/>
        <w:rPr>
          <w:rFonts w:ascii="仿宋" w:eastAsia="仿宋" w:hAnsi="仿宋" w:cs="宋体"/>
          <w:spacing w:val="6"/>
          <w:sz w:val="24"/>
        </w:rPr>
      </w:pPr>
      <w:r w:rsidRPr="00E356EA">
        <w:rPr>
          <w:rFonts w:ascii="仿宋" w:eastAsia="仿宋" w:hAnsi="仿宋" w:cs="宋体" w:hint="eastAsia"/>
          <w:spacing w:val="6"/>
          <w:sz w:val="24"/>
          <w:rPrChange w:id="131" w:author="王锋" w:date="2020-02-19T16:35:00Z">
            <w:rPr>
              <w:rFonts w:ascii="仿宋" w:eastAsia="仿宋" w:hAnsi="仿宋" w:cs="宋体" w:hint="eastAsia"/>
              <w:spacing w:val="6"/>
              <w:sz w:val="24"/>
              <w:highlight w:val="red"/>
            </w:rPr>
          </w:rPrChange>
        </w:rPr>
        <w:t>编制组在规范编制过程中，对一些关键性的技术指标开展了相关调研</w:t>
      </w:r>
      <w:ins w:id="132" w:author="王锋" w:date="2020-02-19T16:43:00Z">
        <w:r w:rsidR="007018B8">
          <w:rPr>
            <w:rFonts w:ascii="仿宋" w:eastAsia="仿宋" w:hAnsi="仿宋" w:cs="宋体" w:hint="eastAsia"/>
            <w:spacing w:val="6"/>
            <w:sz w:val="24"/>
          </w:rPr>
          <w:t>，</w:t>
        </w:r>
      </w:ins>
      <w:del w:id="133" w:author="王锋" w:date="2020-02-19T16:43:00Z">
        <w:r w:rsidRPr="00E356EA">
          <w:rPr>
            <w:rFonts w:ascii="仿宋" w:eastAsia="仿宋" w:hAnsi="仿宋" w:cs="宋体" w:hint="eastAsia"/>
            <w:spacing w:val="6"/>
            <w:sz w:val="24"/>
            <w:rPrChange w:id="134" w:author="王锋" w:date="2020-02-19T16:35:00Z">
              <w:rPr>
                <w:rFonts w:ascii="仿宋" w:eastAsia="仿宋" w:hAnsi="仿宋" w:cs="宋体" w:hint="eastAsia"/>
                <w:spacing w:val="6"/>
                <w:sz w:val="24"/>
                <w:highlight w:val="red"/>
              </w:rPr>
            </w:rPrChange>
          </w:rPr>
          <w:delText>和</w:delText>
        </w:r>
      </w:del>
      <w:ins w:id="135" w:author="王锋" w:date="2020-02-19T16:43:00Z">
        <w:r w:rsidR="007018B8">
          <w:rPr>
            <w:rFonts w:ascii="仿宋" w:eastAsia="仿宋" w:hAnsi="仿宋" w:cs="宋体" w:hint="eastAsia"/>
            <w:spacing w:val="6"/>
            <w:sz w:val="24"/>
          </w:rPr>
          <w:t>收集了以前工程中做的一些</w:t>
        </w:r>
      </w:ins>
      <w:r w:rsidRPr="00E356EA">
        <w:rPr>
          <w:rFonts w:ascii="仿宋" w:eastAsia="仿宋" w:hAnsi="仿宋" w:cs="宋体" w:hint="eastAsia"/>
          <w:spacing w:val="6"/>
          <w:sz w:val="24"/>
          <w:rPrChange w:id="136" w:author="王锋" w:date="2020-02-19T16:35:00Z">
            <w:rPr>
              <w:rFonts w:ascii="仿宋" w:eastAsia="仿宋" w:hAnsi="仿宋" w:cs="宋体" w:hint="eastAsia"/>
              <w:spacing w:val="6"/>
              <w:sz w:val="24"/>
              <w:highlight w:val="red"/>
            </w:rPr>
          </w:rPrChange>
        </w:rPr>
        <w:t>试验验证，主要</w:t>
      </w:r>
      <w:del w:id="137" w:author="王锋" w:date="2020-02-19T16:43:00Z">
        <w:r w:rsidRPr="00E356EA">
          <w:rPr>
            <w:rFonts w:ascii="仿宋" w:eastAsia="仿宋" w:hAnsi="仿宋" w:cs="宋体" w:hint="eastAsia"/>
            <w:spacing w:val="6"/>
            <w:sz w:val="24"/>
            <w:rPrChange w:id="138" w:author="王锋" w:date="2020-02-19T16:35:00Z">
              <w:rPr>
                <w:rFonts w:ascii="仿宋" w:eastAsia="仿宋" w:hAnsi="仿宋" w:cs="宋体" w:hint="eastAsia"/>
                <w:spacing w:val="6"/>
                <w:sz w:val="24"/>
                <w:highlight w:val="red"/>
              </w:rPr>
            </w:rPrChange>
          </w:rPr>
          <w:delText>开展了</w:delText>
        </w:r>
      </w:del>
      <w:ins w:id="139" w:author="王锋" w:date="2020-02-19T16:43:00Z">
        <w:r w:rsidR="007018B8">
          <w:rPr>
            <w:rFonts w:ascii="仿宋" w:eastAsia="仿宋" w:hAnsi="仿宋" w:cs="宋体" w:hint="eastAsia"/>
            <w:spacing w:val="6"/>
            <w:sz w:val="24"/>
          </w:rPr>
          <w:t>包括</w:t>
        </w:r>
      </w:ins>
      <w:r w:rsidRPr="00E356EA">
        <w:rPr>
          <w:rFonts w:ascii="仿宋" w:eastAsia="仿宋" w:hAnsi="仿宋" w:cs="宋体" w:hint="eastAsia"/>
          <w:spacing w:val="6"/>
          <w:sz w:val="24"/>
          <w:rPrChange w:id="140" w:author="王锋" w:date="2020-02-19T16:35:00Z">
            <w:rPr>
              <w:rFonts w:ascii="仿宋" w:eastAsia="仿宋" w:hAnsi="仿宋" w:cs="宋体" w:hint="eastAsia"/>
              <w:spacing w:val="6"/>
              <w:sz w:val="24"/>
              <w:highlight w:val="red"/>
            </w:rPr>
          </w:rPrChange>
        </w:rPr>
        <w:t>区间疏散平台承载力试验，包括平台板的集中荷载试验、均布荷载试验、扶手荷载试验，锚栓拉拔试验等。</w:t>
      </w:r>
    </w:p>
    <w:p w:rsidR="00BD7B84" w:rsidRPr="00E36718" w:rsidRDefault="00E356EA" w:rsidP="001B3C28">
      <w:pPr>
        <w:spacing w:line="300" w:lineRule="auto"/>
        <w:ind w:firstLineChars="300" w:firstLine="756"/>
        <w:rPr>
          <w:rFonts w:ascii="仿宋" w:eastAsia="仿宋" w:hAnsi="仿宋" w:cs="宋体"/>
          <w:spacing w:val="6"/>
          <w:sz w:val="24"/>
        </w:rPr>
      </w:pPr>
      <w:r w:rsidRPr="00E356EA">
        <w:rPr>
          <w:rFonts w:ascii="仿宋" w:eastAsia="仿宋" w:hAnsi="仿宋" w:cs="宋体" w:hint="eastAsia"/>
          <w:spacing w:val="6"/>
          <w:sz w:val="24"/>
          <w:rPrChange w:id="141" w:author="王锋" w:date="2020-02-19T16:35:00Z">
            <w:rPr>
              <w:rFonts w:ascii="仿宋" w:eastAsia="仿宋" w:hAnsi="仿宋" w:cs="宋体" w:hint="eastAsia"/>
              <w:spacing w:val="6"/>
              <w:sz w:val="24"/>
              <w:highlight w:val="green"/>
            </w:rPr>
          </w:rPrChange>
        </w:rPr>
        <w:t>本规范编制过程中</w:t>
      </w:r>
      <w:del w:id="142" w:author="王锋" w:date="2020-02-19T16:42:00Z">
        <w:r w:rsidRPr="00E356EA">
          <w:rPr>
            <w:rFonts w:ascii="仿宋" w:eastAsia="仿宋" w:hAnsi="仿宋" w:cs="宋体" w:hint="eastAsia"/>
            <w:spacing w:val="6"/>
            <w:sz w:val="24"/>
            <w:rPrChange w:id="143" w:author="王锋" w:date="2020-02-19T16:35:00Z">
              <w:rPr>
                <w:rFonts w:ascii="仿宋" w:eastAsia="仿宋" w:hAnsi="仿宋" w:cs="宋体" w:hint="eastAsia"/>
                <w:spacing w:val="6"/>
                <w:sz w:val="24"/>
                <w:highlight w:val="green"/>
              </w:rPr>
            </w:rPrChange>
          </w:rPr>
          <w:delText>为</w:delText>
        </w:r>
      </w:del>
      <w:ins w:id="144" w:author="王锋" w:date="2020-02-19T16:42:00Z">
        <w:r w:rsidR="007018B8">
          <w:rPr>
            <w:rFonts w:ascii="仿宋" w:eastAsia="仿宋" w:hAnsi="仿宋" w:cs="宋体" w:hint="eastAsia"/>
            <w:spacing w:val="6"/>
            <w:sz w:val="24"/>
          </w:rPr>
          <w:t>未</w:t>
        </w:r>
      </w:ins>
      <w:r w:rsidRPr="00E356EA">
        <w:rPr>
          <w:rFonts w:ascii="仿宋" w:eastAsia="仿宋" w:hAnsi="仿宋" w:cs="宋体" w:hint="eastAsia"/>
          <w:spacing w:val="6"/>
          <w:sz w:val="24"/>
          <w:rPrChange w:id="145" w:author="王锋" w:date="2020-02-19T16:35:00Z">
            <w:rPr>
              <w:rFonts w:ascii="仿宋" w:eastAsia="仿宋" w:hAnsi="仿宋" w:cs="宋体" w:hint="eastAsia"/>
              <w:spacing w:val="6"/>
              <w:sz w:val="24"/>
              <w:highlight w:val="green"/>
            </w:rPr>
          </w:rPrChange>
        </w:rPr>
        <w:t>涉及试验。</w:t>
      </w:r>
    </w:p>
    <w:p w:rsidR="009B4911" w:rsidRPr="00E36718" w:rsidRDefault="00E356EA" w:rsidP="009B4911">
      <w:pPr>
        <w:spacing w:line="300" w:lineRule="auto"/>
        <w:rPr>
          <w:rFonts w:ascii="仿宋" w:eastAsia="仿宋" w:hAnsi="仿宋"/>
          <w:b/>
          <w:sz w:val="24"/>
        </w:rPr>
      </w:pPr>
      <w:r>
        <w:rPr>
          <w:rFonts w:ascii="仿宋" w:eastAsia="仿宋" w:hAnsi="仿宋"/>
          <w:b/>
          <w:sz w:val="24"/>
        </w:rPr>
        <w:t xml:space="preserve">6.2  </w:t>
      </w:r>
      <w:r>
        <w:rPr>
          <w:rFonts w:ascii="仿宋" w:eastAsia="仿宋" w:hAnsi="仿宋" w:hint="eastAsia"/>
          <w:b/>
          <w:sz w:val="24"/>
        </w:rPr>
        <w:t>综述报告</w:t>
      </w:r>
    </w:p>
    <w:p w:rsidR="009B4911" w:rsidRPr="00E36718" w:rsidRDefault="00E356EA" w:rsidP="009B4911">
      <w:pPr>
        <w:spacing w:line="300" w:lineRule="auto"/>
        <w:rPr>
          <w:rFonts w:ascii="仿宋" w:eastAsia="仿宋" w:hAnsi="仿宋" w:cs="宋体"/>
          <w:spacing w:val="6"/>
          <w:sz w:val="24"/>
        </w:rPr>
      </w:pPr>
      <w:r>
        <w:rPr>
          <w:rFonts w:ascii="仿宋" w:eastAsia="仿宋" w:hAnsi="仿宋" w:cs="宋体"/>
          <w:spacing w:val="6"/>
          <w:sz w:val="24"/>
        </w:rPr>
        <w:t xml:space="preserve">    无</w:t>
      </w:r>
    </w:p>
    <w:p w:rsidR="009B4911" w:rsidRPr="00E36718" w:rsidRDefault="00E356EA" w:rsidP="009B4911">
      <w:pPr>
        <w:spacing w:line="300" w:lineRule="auto"/>
        <w:rPr>
          <w:rFonts w:ascii="仿宋" w:eastAsia="仿宋" w:hAnsi="仿宋"/>
          <w:b/>
          <w:sz w:val="24"/>
        </w:rPr>
      </w:pPr>
      <w:r>
        <w:rPr>
          <w:rFonts w:ascii="仿宋" w:eastAsia="仿宋" w:hAnsi="仿宋"/>
          <w:b/>
          <w:sz w:val="24"/>
        </w:rPr>
        <w:t xml:space="preserve">6.3  </w:t>
      </w:r>
      <w:r>
        <w:rPr>
          <w:rFonts w:ascii="仿宋" w:eastAsia="仿宋" w:hAnsi="仿宋" w:hint="eastAsia"/>
          <w:b/>
          <w:sz w:val="24"/>
        </w:rPr>
        <w:t>技术经济论证</w:t>
      </w:r>
    </w:p>
    <w:p w:rsidR="00890154" w:rsidRPr="00E36718" w:rsidRDefault="00E356EA" w:rsidP="001B3C28">
      <w:pPr>
        <w:spacing w:line="300" w:lineRule="auto"/>
        <w:ind w:firstLineChars="300" w:firstLine="756"/>
        <w:rPr>
          <w:rFonts w:ascii="仿宋" w:eastAsia="仿宋" w:hAnsi="仿宋" w:cs="宋体"/>
          <w:spacing w:val="6"/>
          <w:sz w:val="24"/>
        </w:rPr>
      </w:pPr>
      <w:r>
        <w:rPr>
          <w:rFonts w:ascii="仿宋" w:eastAsia="仿宋" w:hAnsi="仿宋" w:cs="宋体" w:hint="eastAsia"/>
          <w:spacing w:val="6"/>
          <w:sz w:val="24"/>
        </w:rPr>
        <w:t>地铁区间疏散平台，作为区间的安全疏散设施，在保证事故应急情况下的乘客的快速、安全疏散功能方面具有不可替代的作用。地铁区间疏散平台的设置，在国内已经存在了</w:t>
      </w:r>
      <w:r>
        <w:rPr>
          <w:rFonts w:ascii="仿宋" w:eastAsia="仿宋" w:hAnsi="仿宋" w:cs="宋体"/>
          <w:spacing w:val="6"/>
          <w:sz w:val="24"/>
        </w:rPr>
        <w:t>10余年，其技术上成熟、安全、可靠。国内目前区间疏散平台安装长度至少500km</w:t>
      </w:r>
      <w:r>
        <w:rPr>
          <w:rFonts w:ascii="仿宋" w:eastAsia="仿宋" w:hAnsi="仿宋" w:cs="宋体" w:hint="eastAsia"/>
          <w:spacing w:val="6"/>
          <w:sz w:val="24"/>
        </w:rPr>
        <w:t>以上。本规范在总结、提炼既有区间疏散平台建设经验基础上编制而成。在施工、产品选型的规范化、施工验收的可操作性、板材重量及防火性能方面做出了明确合理的规定，可有效的指导设计、施工、监理及</w:t>
      </w:r>
      <w:del w:id="146" w:author="王锋" w:date="2020-02-19T16:44:00Z">
        <w:r>
          <w:rPr>
            <w:rFonts w:ascii="仿宋" w:eastAsia="仿宋" w:hAnsi="仿宋" w:cs="宋体" w:hint="eastAsia"/>
            <w:spacing w:val="6"/>
            <w:sz w:val="24"/>
          </w:rPr>
          <w:delText>疏散平台系统的</w:delText>
        </w:r>
      </w:del>
      <w:ins w:id="147" w:author="王锋" w:date="2020-02-19T16:44:00Z">
        <w:r w:rsidR="007018B8">
          <w:rPr>
            <w:rFonts w:ascii="仿宋" w:eastAsia="仿宋" w:hAnsi="仿宋" w:cs="宋体" w:hint="eastAsia"/>
            <w:spacing w:val="6"/>
            <w:sz w:val="24"/>
          </w:rPr>
          <w:t>工程验收</w:t>
        </w:r>
      </w:ins>
      <w:del w:id="148" w:author="王锋" w:date="2020-02-19T16:44:00Z">
        <w:r>
          <w:rPr>
            <w:rFonts w:ascii="仿宋" w:eastAsia="仿宋" w:hAnsi="仿宋" w:cs="宋体" w:hint="eastAsia"/>
            <w:spacing w:val="6"/>
            <w:sz w:val="24"/>
          </w:rPr>
          <w:delText>招投标</w:delText>
        </w:r>
      </w:del>
      <w:r>
        <w:rPr>
          <w:rFonts w:ascii="仿宋" w:eastAsia="仿宋" w:hAnsi="仿宋" w:cs="宋体" w:hint="eastAsia"/>
          <w:spacing w:val="6"/>
          <w:sz w:val="24"/>
        </w:rPr>
        <w:t>，可在全国范围内推广应用。</w:t>
      </w:r>
    </w:p>
    <w:p w:rsidR="009B4911" w:rsidRPr="00E36718" w:rsidRDefault="00E356EA" w:rsidP="009B4911">
      <w:pPr>
        <w:spacing w:line="300" w:lineRule="auto"/>
        <w:rPr>
          <w:rFonts w:ascii="仿宋" w:eastAsia="仿宋" w:hAnsi="仿宋"/>
          <w:b/>
          <w:sz w:val="24"/>
        </w:rPr>
      </w:pPr>
      <w:r>
        <w:rPr>
          <w:rFonts w:ascii="仿宋" w:eastAsia="仿宋" w:hAnsi="仿宋"/>
          <w:b/>
          <w:sz w:val="24"/>
        </w:rPr>
        <w:t xml:space="preserve">6.4  </w:t>
      </w:r>
      <w:r>
        <w:rPr>
          <w:rFonts w:ascii="仿宋" w:eastAsia="仿宋" w:hAnsi="仿宋" w:hint="eastAsia"/>
          <w:b/>
          <w:sz w:val="24"/>
        </w:rPr>
        <w:t>预期的经济效果</w:t>
      </w:r>
    </w:p>
    <w:p w:rsidR="00072D1F" w:rsidRPr="00E36718" w:rsidRDefault="00E356EA" w:rsidP="009B4911">
      <w:pPr>
        <w:spacing w:line="300" w:lineRule="auto"/>
        <w:rPr>
          <w:rFonts w:ascii="仿宋" w:eastAsia="仿宋" w:hAnsi="仿宋" w:cs="宋体"/>
          <w:spacing w:val="6"/>
          <w:sz w:val="24"/>
        </w:rPr>
      </w:pPr>
      <w:r>
        <w:rPr>
          <w:rFonts w:ascii="仿宋" w:eastAsia="仿宋" w:hAnsi="仿宋" w:cs="宋体"/>
          <w:spacing w:val="6"/>
          <w:sz w:val="24"/>
        </w:rPr>
        <w:t xml:space="preserve">    本规适用于国内区间疏散平台的设计、施工、监理、招标采购等，规范了目前国内区间疏散平台无相关依据的混乱状态，导致区间疏散平台类型、工程质量、工程造价等差异极大。目前国内地铁领域，每年在区间疏散平台的投资至少在5亿元人民币以上，本规范的颁布执行，对地铁区间疏散平台行业具有很强的指导和规范作用，每年为国家地铁区间疏散平台的投资，节约资金保守估计至少在2000万元以上，具有良好的社会和经济效果。</w:t>
      </w:r>
    </w:p>
    <w:p w:rsidR="009B4911" w:rsidRPr="00E36718" w:rsidRDefault="00E356EA" w:rsidP="009B4911">
      <w:pPr>
        <w:spacing w:line="300" w:lineRule="auto"/>
        <w:rPr>
          <w:rFonts w:ascii="仿宋" w:eastAsia="仿宋" w:hAnsi="仿宋"/>
          <w:b/>
          <w:sz w:val="24"/>
        </w:rPr>
      </w:pPr>
      <w:r>
        <w:rPr>
          <w:rFonts w:ascii="仿宋" w:eastAsia="仿宋" w:hAnsi="仿宋"/>
          <w:b/>
          <w:sz w:val="24"/>
        </w:rPr>
        <w:t xml:space="preserve">7  </w:t>
      </w:r>
      <w:r>
        <w:rPr>
          <w:rFonts w:ascii="仿宋" w:eastAsia="仿宋" w:hAnsi="仿宋" w:hint="eastAsia"/>
          <w:b/>
          <w:sz w:val="24"/>
        </w:rPr>
        <w:t>采用国际标准的程度及水平的简要说明</w:t>
      </w:r>
    </w:p>
    <w:p w:rsidR="009B4911" w:rsidRPr="00E36718" w:rsidRDefault="00E356EA" w:rsidP="009B4911">
      <w:pPr>
        <w:spacing w:line="300" w:lineRule="auto"/>
        <w:rPr>
          <w:rFonts w:ascii="仿宋" w:eastAsia="仿宋" w:hAnsi="仿宋" w:cs="宋体"/>
          <w:spacing w:val="6"/>
          <w:sz w:val="24"/>
        </w:rPr>
      </w:pPr>
      <w:r>
        <w:rPr>
          <w:rFonts w:ascii="仿宋" w:eastAsia="仿宋" w:hAnsi="仿宋" w:cs="宋体"/>
          <w:spacing w:val="6"/>
          <w:sz w:val="24"/>
        </w:rPr>
        <w:t xml:space="preserve">    地铁区间疏散平台，目前国际上至今还无此相关的国际标准。本规范是国内第一本针对区间疏散平台的专门</w:t>
      </w:r>
      <w:ins w:id="149" w:author="王锋" w:date="2020-02-19T16:45:00Z">
        <w:r w:rsidR="007018B8">
          <w:rPr>
            <w:rFonts w:ascii="仿宋" w:eastAsia="仿宋" w:hAnsi="仿宋" w:cs="宋体" w:hint="eastAsia"/>
            <w:spacing w:val="6"/>
            <w:sz w:val="24"/>
          </w:rPr>
          <w:t>技术</w:t>
        </w:r>
      </w:ins>
      <w:r>
        <w:rPr>
          <w:rFonts w:ascii="仿宋" w:eastAsia="仿宋" w:hAnsi="仿宋" w:cs="宋体" w:hint="eastAsia"/>
          <w:spacing w:val="6"/>
          <w:sz w:val="24"/>
        </w:rPr>
        <w:t>规范。</w:t>
      </w:r>
    </w:p>
    <w:p w:rsidR="009B4911" w:rsidRPr="00E36718" w:rsidRDefault="00E356EA" w:rsidP="009B4911">
      <w:pPr>
        <w:spacing w:line="300" w:lineRule="auto"/>
        <w:rPr>
          <w:rFonts w:ascii="仿宋" w:eastAsia="仿宋" w:hAnsi="仿宋"/>
          <w:b/>
          <w:sz w:val="24"/>
        </w:rPr>
      </w:pPr>
      <w:r>
        <w:rPr>
          <w:rFonts w:ascii="仿宋" w:eastAsia="仿宋" w:hAnsi="仿宋"/>
          <w:b/>
          <w:sz w:val="24"/>
        </w:rPr>
        <w:t xml:space="preserve">8  </w:t>
      </w:r>
      <w:r>
        <w:rPr>
          <w:rFonts w:ascii="仿宋" w:eastAsia="仿宋" w:hAnsi="仿宋" w:hint="eastAsia"/>
          <w:b/>
          <w:sz w:val="24"/>
        </w:rPr>
        <w:t>重大分歧意见的处理经过和依据</w:t>
      </w:r>
    </w:p>
    <w:p w:rsidR="009B4911" w:rsidRPr="00E36718" w:rsidRDefault="00E356EA" w:rsidP="009B4911">
      <w:pPr>
        <w:spacing w:line="300" w:lineRule="auto"/>
        <w:rPr>
          <w:rFonts w:ascii="仿宋" w:eastAsia="仿宋" w:hAnsi="仿宋" w:cs="宋体"/>
          <w:spacing w:val="6"/>
          <w:sz w:val="24"/>
        </w:rPr>
      </w:pPr>
      <w:r>
        <w:rPr>
          <w:rFonts w:ascii="仿宋" w:eastAsia="仿宋" w:hAnsi="仿宋" w:cs="宋体"/>
          <w:spacing w:val="6"/>
          <w:sz w:val="24"/>
        </w:rPr>
        <w:t xml:space="preserve">   本规程编制过程中，无重大分歧意见。</w:t>
      </w:r>
    </w:p>
    <w:p w:rsidR="009B4911" w:rsidRPr="00E36718" w:rsidRDefault="00E356EA" w:rsidP="009B4911">
      <w:pPr>
        <w:spacing w:line="300" w:lineRule="auto"/>
        <w:rPr>
          <w:rFonts w:ascii="仿宋" w:eastAsia="仿宋" w:hAnsi="仿宋"/>
          <w:b/>
          <w:sz w:val="24"/>
        </w:rPr>
      </w:pPr>
      <w:r>
        <w:rPr>
          <w:rFonts w:ascii="仿宋" w:eastAsia="仿宋" w:hAnsi="仿宋"/>
          <w:b/>
          <w:sz w:val="24"/>
        </w:rPr>
        <w:t xml:space="preserve">9  </w:t>
      </w:r>
      <w:r>
        <w:rPr>
          <w:rFonts w:ascii="仿宋" w:eastAsia="仿宋" w:hAnsi="仿宋" w:hint="eastAsia"/>
          <w:b/>
          <w:sz w:val="24"/>
        </w:rPr>
        <w:t>贯彻标准的要求和措施建议（包括组织措施、技术措施、过渡办法等内容）</w:t>
      </w:r>
    </w:p>
    <w:p w:rsidR="000B0129" w:rsidRPr="00E36718" w:rsidRDefault="00E356EA" w:rsidP="009B4911">
      <w:pPr>
        <w:spacing w:line="300" w:lineRule="auto"/>
        <w:rPr>
          <w:rFonts w:ascii="仿宋" w:eastAsia="仿宋" w:hAnsi="仿宋" w:cs="宋体"/>
          <w:spacing w:val="6"/>
          <w:sz w:val="24"/>
        </w:rPr>
      </w:pPr>
      <w:r>
        <w:rPr>
          <w:rFonts w:ascii="仿宋" w:eastAsia="仿宋" w:hAnsi="仿宋" w:cs="宋体" w:hint="eastAsia"/>
          <w:spacing w:val="6"/>
          <w:sz w:val="24"/>
        </w:rPr>
        <w:t>本规范作为国内第一本针对区间疏散平台系统的专门规范，适用于新建或改建线路工程，建议在全国地铁区间疏散平台设计、施工、监理</w:t>
      </w:r>
      <w:ins w:id="150" w:author="王锋" w:date="2020-02-19T16:45:00Z">
        <w:r w:rsidR="007018B8">
          <w:rPr>
            <w:rFonts w:ascii="仿宋" w:eastAsia="仿宋" w:hAnsi="仿宋" w:cs="宋体" w:hint="eastAsia"/>
            <w:spacing w:val="6"/>
            <w:sz w:val="24"/>
          </w:rPr>
          <w:t>/工程验收</w:t>
        </w:r>
      </w:ins>
      <w:r>
        <w:rPr>
          <w:rFonts w:ascii="仿宋" w:eastAsia="仿宋" w:hAnsi="仿宋" w:cs="宋体" w:hint="eastAsia"/>
          <w:spacing w:val="6"/>
          <w:sz w:val="24"/>
        </w:rPr>
        <w:t>及区间疏散平台招投标中推广应用。对于本规范颁布之前的地方企业标准与本规范不一致的地方，可视情况继续使用或局部修改。本规范颁布之后的新建线路，建议按照本规范执行。</w:t>
      </w:r>
    </w:p>
    <w:p w:rsidR="009B4911" w:rsidRPr="00E36718" w:rsidRDefault="00E356EA" w:rsidP="009B4911">
      <w:pPr>
        <w:spacing w:line="300" w:lineRule="auto"/>
        <w:rPr>
          <w:rFonts w:ascii="仿宋" w:eastAsia="仿宋" w:hAnsi="仿宋"/>
          <w:b/>
          <w:sz w:val="24"/>
        </w:rPr>
      </w:pPr>
      <w:r>
        <w:rPr>
          <w:rFonts w:ascii="仿宋" w:eastAsia="仿宋" w:hAnsi="仿宋"/>
          <w:b/>
          <w:sz w:val="24"/>
        </w:rPr>
        <w:t xml:space="preserve">10  </w:t>
      </w:r>
      <w:r>
        <w:rPr>
          <w:rFonts w:ascii="仿宋" w:eastAsia="仿宋" w:hAnsi="仿宋" w:hint="eastAsia"/>
          <w:b/>
          <w:sz w:val="24"/>
        </w:rPr>
        <w:t>其他应予说明的事项，如涉及专利的处理等</w:t>
      </w:r>
    </w:p>
    <w:p w:rsidR="009B4911" w:rsidRPr="009B4911" w:rsidRDefault="00E356EA" w:rsidP="00DC4811">
      <w:pPr>
        <w:spacing w:line="300" w:lineRule="auto"/>
        <w:ind w:firstLineChars="200" w:firstLine="480"/>
        <w:rPr>
          <w:rFonts w:ascii="仿宋" w:eastAsia="仿宋" w:hAnsi="仿宋"/>
          <w:sz w:val="24"/>
        </w:rPr>
      </w:pPr>
      <w:r>
        <w:rPr>
          <w:rFonts w:ascii="仿宋" w:eastAsia="仿宋" w:hAnsi="仿宋"/>
          <w:sz w:val="24"/>
        </w:rPr>
        <w:t>本规范所涉及的技术内容成熟、可靠，不涉及任何产品的专利技术。</w:t>
      </w:r>
    </w:p>
    <w:p w:rsidR="000322CB" w:rsidRPr="009B4911" w:rsidRDefault="000322CB" w:rsidP="009B4911">
      <w:pPr>
        <w:ind w:firstLineChars="200" w:firstLine="420"/>
      </w:pPr>
    </w:p>
    <w:sectPr w:rsidR="000322CB" w:rsidRPr="009B4911" w:rsidSect="009B4911">
      <w:headerReference w:type="default" r:id="rId15"/>
      <w:pgSz w:w="11906" w:h="16838" w:code="9"/>
      <w:pgMar w:top="1418" w:right="1134" w:bottom="1134" w:left="1418" w:header="993"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78F3" w:rsidRDefault="007078F3">
      <w:r>
        <w:separator/>
      </w:r>
    </w:p>
  </w:endnote>
  <w:endnote w:type="continuationSeparator" w:id="1">
    <w:p w:rsidR="007078F3" w:rsidRDefault="007078F3">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412" w:rsidRDefault="00E356EA" w:rsidP="0048446D">
    <w:pPr>
      <w:pStyle w:val="affc"/>
      <w:jc w:val="left"/>
    </w:pPr>
    <w:r w:rsidRPr="00E356EA">
      <w:fldChar w:fldCharType="begin"/>
    </w:r>
    <w:r w:rsidR="0081531E">
      <w:instrText xml:space="preserve"> PAGE   \* MERGEFORMAT </w:instrText>
    </w:r>
    <w:r w:rsidRPr="00E356EA">
      <w:fldChar w:fldCharType="separate"/>
    </w:r>
    <w:r w:rsidR="0000143C" w:rsidRPr="0000143C">
      <w:rPr>
        <w:noProof/>
        <w:lang w:val="zh-CN"/>
      </w:rPr>
      <w:t>4</w:t>
    </w:r>
    <w:r>
      <w:rPr>
        <w:noProof/>
        <w:lang w:val="zh-CN"/>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412" w:rsidRDefault="00E356EA" w:rsidP="00FC5B63">
    <w:pPr>
      <w:pStyle w:val="affc"/>
    </w:pPr>
    <w:r w:rsidRPr="00E356EA">
      <w:fldChar w:fldCharType="begin"/>
    </w:r>
    <w:r w:rsidR="0081531E">
      <w:instrText xml:space="preserve"> PAGE   \* MERGEFORMAT </w:instrText>
    </w:r>
    <w:r w:rsidRPr="00E356EA">
      <w:fldChar w:fldCharType="separate"/>
    </w:r>
    <w:r w:rsidR="0000143C" w:rsidRPr="0000143C">
      <w:rPr>
        <w:noProof/>
        <w:lang w:val="zh-CN"/>
      </w:rPr>
      <w:t>5</w:t>
    </w:r>
    <w:r>
      <w:rPr>
        <w:noProof/>
        <w:lang w:val="zh-C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412" w:rsidRDefault="00B93412">
    <w:pPr>
      <w:pStyle w:val="af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78F3" w:rsidRDefault="007078F3">
      <w:r>
        <w:separator/>
      </w:r>
    </w:p>
  </w:footnote>
  <w:footnote w:type="continuationSeparator" w:id="1">
    <w:p w:rsidR="007078F3" w:rsidRDefault="007078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412" w:rsidRDefault="00B93412" w:rsidP="00FA104D">
    <w:pPr>
      <w:pStyle w:val="aff8"/>
      <w:jc w:val="left"/>
    </w:pPr>
    <w:r w:rsidRPr="00C60E8C">
      <w:t>T</w:t>
    </w:r>
    <w:r>
      <w:t>/CAMETXXXXX</w:t>
    </w:r>
    <w:r w:rsidRPr="00C60E8C">
      <w:t>—</w:t>
    </w:r>
    <w:r>
      <w:rPr>
        <w:rFonts w:hint="eastAsia"/>
      </w:rPr>
      <w:t>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412" w:rsidRDefault="00B93412">
    <w:pPr>
      <w:pStyle w:val="aff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412" w:rsidRDefault="00B93412">
    <w:pPr>
      <w:pStyle w:val="aff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412" w:rsidRPr="0028500E" w:rsidRDefault="00B93412" w:rsidP="0028500E">
    <w:pPr>
      <w:pStyle w:val="aff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D6B2D1B"/>
    <w:multiLevelType w:val="multilevel"/>
    <w:tmpl w:val="9D6B2D1B"/>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
    <w:nsid w:val="00AC6765"/>
    <w:multiLevelType w:val="multilevel"/>
    <w:tmpl w:val="F216D39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
    <w:nsid w:val="014A2F9D"/>
    <w:multiLevelType w:val="multilevel"/>
    <w:tmpl w:val="0360F14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
    <w:nsid w:val="01E72528"/>
    <w:multiLevelType w:val="multilevel"/>
    <w:tmpl w:val="44C45F8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4">
    <w:nsid w:val="02D1411F"/>
    <w:multiLevelType w:val="multilevel"/>
    <w:tmpl w:val="37C6318C"/>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5">
    <w:nsid w:val="03B01FC2"/>
    <w:multiLevelType w:val="multilevel"/>
    <w:tmpl w:val="3E20BC3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6">
    <w:nsid w:val="079102AD"/>
    <w:multiLevelType w:val="multilevel"/>
    <w:tmpl w:val="32BE3086"/>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7">
    <w:nsid w:val="07A622C5"/>
    <w:multiLevelType w:val="multilevel"/>
    <w:tmpl w:val="5D0E54C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8">
    <w:nsid w:val="0800062E"/>
    <w:multiLevelType w:val="multilevel"/>
    <w:tmpl w:val="C506F56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
    <w:nsid w:val="088F0279"/>
    <w:multiLevelType w:val="multilevel"/>
    <w:tmpl w:val="8EF4B2F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0">
    <w:nsid w:val="08F96228"/>
    <w:multiLevelType w:val="multilevel"/>
    <w:tmpl w:val="20C48ABA"/>
    <w:lvl w:ilvl="0">
      <w:start w:val="1"/>
      <w:numFmt w:val="decimal"/>
      <w:lvlText w:val="4.1.5.%1 "/>
      <w:lvlJc w:val="left"/>
      <w:pPr>
        <w:ind w:left="420" w:hanging="420"/>
      </w:pPr>
      <w:rPr>
        <w:rFonts w:ascii="Times New Roman" w:hAnsi="Times New Roman" w:cs="Times New Roman" w:hint="default"/>
        <w:b w:val="0"/>
        <w:sz w:val="21"/>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1">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2">
    <w:nsid w:val="09AA7CC4"/>
    <w:multiLevelType w:val="multilevel"/>
    <w:tmpl w:val="214262A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09CB52CB"/>
    <w:multiLevelType w:val="multilevel"/>
    <w:tmpl w:val="EF1480F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0A0932D9"/>
    <w:multiLevelType w:val="multilevel"/>
    <w:tmpl w:val="CCCE717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0AE367E9"/>
    <w:multiLevelType w:val="multilevel"/>
    <w:tmpl w:val="7CAE930C"/>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pStyle w:val="2"/>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6">
    <w:nsid w:val="0C21792C"/>
    <w:multiLevelType w:val="multilevel"/>
    <w:tmpl w:val="D840A0D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nsid w:val="0C901B9B"/>
    <w:multiLevelType w:val="multilevel"/>
    <w:tmpl w:val="6C76762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
    <w:nsid w:val="0CCC1AAF"/>
    <w:multiLevelType w:val="multilevel"/>
    <w:tmpl w:val="69D0ADB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9">
    <w:nsid w:val="0CD73C63"/>
    <w:multiLevelType w:val="multilevel"/>
    <w:tmpl w:val="A1220E2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0">
    <w:nsid w:val="0CEC5A88"/>
    <w:multiLevelType w:val="multilevel"/>
    <w:tmpl w:val="CED8D0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1">
    <w:nsid w:val="0D1354DB"/>
    <w:multiLevelType w:val="multilevel"/>
    <w:tmpl w:val="1D00D73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2">
    <w:nsid w:val="0D2B5304"/>
    <w:multiLevelType w:val="multilevel"/>
    <w:tmpl w:val="D840A0D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3">
    <w:nsid w:val="0D983844"/>
    <w:multiLevelType w:val="multilevel"/>
    <w:tmpl w:val="E54AD500"/>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4">
    <w:nsid w:val="0DDE2B46"/>
    <w:multiLevelType w:val="multilevel"/>
    <w:tmpl w:val="6978C30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25">
    <w:nsid w:val="0FEC039F"/>
    <w:multiLevelType w:val="multilevel"/>
    <w:tmpl w:val="421CBE2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6">
    <w:nsid w:val="10163F53"/>
    <w:multiLevelType w:val="multilevel"/>
    <w:tmpl w:val="6ED0A35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7">
    <w:nsid w:val="105E14EC"/>
    <w:multiLevelType w:val="multilevel"/>
    <w:tmpl w:val="C964A240"/>
    <w:lvl w:ilvl="0">
      <w:start w:val="1"/>
      <w:numFmt w:val="lowerLetter"/>
      <w:pStyle w:val="a4"/>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8">
    <w:nsid w:val="11564004"/>
    <w:multiLevelType w:val="multilevel"/>
    <w:tmpl w:val="5BEA870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9">
    <w:nsid w:val="11812E31"/>
    <w:multiLevelType w:val="multilevel"/>
    <w:tmpl w:val="1F847B2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0">
    <w:nsid w:val="11D971E2"/>
    <w:multiLevelType w:val="multilevel"/>
    <w:tmpl w:val="4FD88B0C"/>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1">
    <w:nsid w:val="121304AE"/>
    <w:multiLevelType w:val="multilevel"/>
    <w:tmpl w:val="FE0CB25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2">
    <w:nsid w:val="123A69E0"/>
    <w:multiLevelType w:val="multilevel"/>
    <w:tmpl w:val="37C6318C"/>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3">
    <w:nsid w:val="12BF57B5"/>
    <w:multiLevelType w:val="multilevel"/>
    <w:tmpl w:val="EF1480F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4">
    <w:nsid w:val="136239A3"/>
    <w:multiLevelType w:val="multilevel"/>
    <w:tmpl w:val="A1220E2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5">
    <w:nsid w:val="15326420"/>
    <w:multiLevelType w:val="multilevel"/>
    <w:tmpl w:val="6C76762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6">
    <w:nsid w:val="154D6D15"/>
    <w:multiLevelType w:val="multilevel"/>
    <w:tmpl w:val="E08336CB"/>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7">
    <w:nsid w:val="15E77829"/>
    <w:multiLevelType w:val="multilevel"/>
    <w:tmpl w:val="FE0CB25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8">
    <w:nsid w:val="16031937"/>
    <w:multiLevelType w:val="multilevel"/>
    <w:tmpl w:val="DFA8AAD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9">
    <w:nsid w:val="16C23AB0"/>
    <w:multiLevelType w:val="multilevel"/>
    <w:tmpl w:val="FE0CB25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40">
    <w:nsid w:val="17F545D5"/>
    <w:multiLevelType w:val="hybridMultilevel"/>
    <w:tmpl w:val="B2725AF8"/>
    <w:lvl w:ilvl="0" w:tplc="AD30A5C2">
      <w:start w:val="1"/>
      <w:numFmt w:val="decimal"/>
      <w:lvlText w:val="%1."/>
      <w:lvlJc w:val="left"/>
      <w:pPr>
        <w:ind w:left="420" w:hanging="420"/>
      </w:pPr>
      <w:rPr>
        <w:rFonts w:hint="eastAsia"/>
      </w:rPr>
    </w:lvl>
    <w:lvl w:ilvl="1" w:tplc="AEB858FE">
      <w:start w:val="1"/>
      <w:numFmt w:val="decimal"/>
      <w:lvlText w:val="2.%2"/>
      <w:lvlJc w:val="left"/>
      <w:pPr>
        <w:ind w:left="84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18C861E4"/>
    <w:multiLevelType w:val="hybridMultilevel"/>
    <w:tmpl w:val="980ED28A"/>
    <w:lvl w:ilvl="0" w:tplc="DF5A11D0">
      <w:start w:val="1"/>
      <w:numFmt w:val="decimal"/>
      <w:lvlText w:val="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19C60914"/>
    <w:multiLevelType w:val="multilevel"/>
    <w:tmpl w:val="5BEA870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43">
    <w:nsid w:val="19EB1565"/>
    <w:multiLevelType w:val="multilevel"/>
    <w:tmpl w:val="23D2A77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44">
    <w:nsid w:val="1ADF0263"/>
    <w:multiLevelType w:val="multilevel"/>
    <w:tmpl w:val="BA00303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45">
    <w:nsid w:val="1BAC4CC8"/>
    <w:multiLevelType w:val="multilevel"/>
    <w:tmpl w:val="6C76762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46">
    <w:nsid w:val="1BCE5283"/>
    <w:multiLevelType w:val="multilevel"/>
    <w:tmpl w:val="D840A0D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47">
    <w:nsid w:val="1C854234"/>
    <w:multiLevelType w:val="multilevel"/>
    <w:tmpl w:val="CCCE717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48">
    <w:nsid w:val="1CC44775"/>
    <w:multiLevelType w:val="multilevel"/>
    <w:tmpl w:val="CCCE717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49">
    <w:nsid w:val="1CFD4429"/>
    <w:multiLevelType w:val="multilevel"/>
    <w:tmpl w:val="E08336CB"/>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50">
    <w:nsid w:val="1D39465E"/>
    <w:multiLevelType w:val="multilevel"/>
    <w:tmpl w:val="6C76762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51">
    <w:nsid w:val="1D916819"/>
    <w:multiLevelType w:val="multilevel"/>
    <w:tmpl w:val="A1220E2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52">
    <w:nsid w:val="1DA5738B"/>
    <w:multiLevelType w:val="multilevel"/>
    <w:tmpl w:val="6ED0A35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53">
    <w:nsid w:val="1DBF583A"/>
    <w:multiLevelType w:val="multilevel"/>
    <w:tmpl w:val="F8D0F384"/>
    <w:lvl w:ilvl="0">
      <w:start w:val="1"/>
      <w:numFmt w:val="decimal"/>
      <w:lvlRestart w:val="0"/>
      <w:pStyle w:val="a5"/>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54">
    <w:nsid w:val="1E0A1BC7"/>
    <w:multiLevelType w:val="multilevel"/>
    <w:tmpl w:val="5D0E54C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55">
    <w:nsid w:val="1E4D2F41"/>
    <w:multiLevelType w:val="multilevel"/>
    <w:tmpl w:val="56963D9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56">
    <w:nsid w:val="1F35723F"/>
    <w:multiLevelType w:val="multilevel"/>
    <w:tmpl w:val="CCCE717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57">
    <w:nsid w:val="1FC91163"/>
    <w:multiLevelType w:val="multilevel"/>
    <w:tmpl w:val="855EE140"/>
    <w:lvl w:ilvl="0">
      <w:start w:val="1"/>
      <w:numFmt w:val="decimal"/>
      <w:pStyle w:val="a6"/>
      <w:suff w:val="nothing"/>
      <w:lvlText w:val="%1　"/>
      <w:lvlJc w:val="left"/>
      <w:pPr>
        <w:ind w:left="142" w:firstLine="0"/>
      </w:pPr>
      <w:rPr>
        <w:rFonts w:ascii="黑体" w:eastAsia="黑体" w:hAnsi="Times New Roman" w:hint="eastAsia"/>
        <w:b w:val="0"/>
        <w:i w:val="0"/>
        <w:sz w:val="21"/>
        <w:szCs w:val="21"/>
      </w:rPr>
    </w:lvl>
    <w:lvl w:ilvl="1">
      <w:start w:val="1"/>
      <w:numFmt w:val="decimal"/>
      <w:pStyle w:val="a7"/>
      <w:suff w:val="nothing"/>
      <w:lvlText w:val="%1.%2　"/>
      <w:lvlJc w:val="left"/>
      <w:pPr>
        <w:ind w:left="284"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8"/>
      <w:suff w:val="nothing"/>
      <w:lvlText w:val="%1.%2.%3　"/>
      <w:lvlJc w:val="left"/>
      <w:pPr>
        <w:ind w:left="993" w:firstLine="0"/>
      </w:pPr>
      <w:rPr>
        <w:rFonts w:ascii="黑体" w:eastAsia="黑体" w:hAnsi="Times New Roman" w:hint="eastAsia"/>
        <w:b w:val="0"/>
        <w:i w:val="0"/>
        <w:sz w:val="21"/>
      </w:rPr>
    </w:lvl>
    <w:lvl w:ilvl="3">
      <w:start w:val="1"/>
      <w:numFmt w:val="decimal"/>
      <w:suff w:val="nothing"/>
      <w:lvlText w:val="%1.%2.%3.%4　"/>
      <w:lvlJc w:val="left"/>
      <w:pPr>
        <w:ind w:left="1276" w:firstLine="0"/>
      </w:pPr>
      <w:rPr>
        <w:rFonts w:ascii="黑体" w:eastAsia="黑体" w:hAnsi="Times New Roman" w:hint="eastAsia"/>
        <w:b w:val="0"/>
        <w:i w:val="0"/>
        <w:sz w:val="21"/>
      </w:rPr>
    </w:lvl>
    <w:lvl w:ilvl="4">
      <w:start w:val="1"/>
      <w:numFmt w:val="decimal"/>
      <w:pStyle w:val="a9"/>
      <w:suff w:val="nothing"/>
      <w:lvlText w:val="%1.%2.%3.%4.%5　"/>
      <w:lvlJc w:val="left"/>
      <w:pPr>
        <w:ind w:left="0" w:firstLine="0"/>
      </w:pPr>
      <w:rPr>
        <w:rFonts w:ascii="黑体" w:eastAsia="黑体" w:hAnsi="Times New Roman" w:hint="eastAsia"/>
        <w:b w:val="0"/>
        <w:i w:val="0"/>
        <w:sz w:val="21"/>
      </w:rPr>
    </w:lvl>
    <w:lvl w:ilvl="5">
      <w:start w:val="1"/>
      <w:numFmt w:val="decimal"/>
      <w:pStyle w:val="aa"/>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8">
    <w:nsid w:val="21AD22A0"/>
    <w:multiLevelType w:val="multilevel"/>
    <w:tmpl w:val="69D0ADB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59">
    <w:nsid w:val="222F2751"/>
    <w:multiLevelType w:val="multilevel"/>
    <w:tmpl w:val="214262A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60">
    <w:nsid w:val="223B669B"/>
    <w:multiLevelType w:val="multilevel"/>
    <w:tmpl w:val="D840A0D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61">
    <w:nsid w:val="22414688"/>
    <w:multiLevelType w:val="multilevel"/>
    <w:tmpl w:val="2B92F9AC"/>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62">
    <w:nsid w:val="22827D5B"/>
    <w:multiLevelType w:val="multilevel"/>
    <w:tmpl w:val="BA6681E2"/>
    <w:lvl w:ilvl="0">
      <w:start w:val="1"/>
      <w:numFmt w:val="none"/>
      <w:pStyle w:val="ab"/>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63">
    <w:nsid w:val="22C46D1C"/>
    <w:multiLevelType w:val="multilevel"/>
    <w:tmpl w:val="6C76762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64">
    <w:nsid w:val="22CB7466"/>
    <w:multiLevelType w:val="multilevel"/>
    <w:tmpl w:val="9D6B2D1B"/>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65">
    <w:nsid w:val="240330EF"/>
    <w:multiLevelType w:val="multilevel"/>
    <w:tmpl w:val="6BB2EDA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66">
    <w:nsid w:val="245203C2"/>
    <w:multiLevelType w:val="multilevel"/>
    <w:tmpl w:val="CCCE717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67">
    <w:nsid w:val="245E7353"/>
    <w:multiLevelType w:val="multilevel"/>
    <w:tmpl w:val="DFA8AAD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68">
    <w:nsid w:val="24976460"/>
    <w:multiLevelType w:val="multilevel"/>
    <w:tmpl w:val="56963D9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69">
    <w:nsid w:val="24AE5407"/>
    <w:multiLevelType w:val="multilevel"/>
    <w:tmpl w:val="8EF4B2F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0">
    <w:nsid w:val="256C6295"/>
    <w:multiLevelType w:val="multilevel"/>
    <w:tmpl w:val="6C08E2E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1">
    <w:nsid w:val="283A7FA8"/>
    <w:multiLevelType w:val="multilevel"/>
    <w:tmpl w:val="77F8E7C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2">
    <w:nsid w:val="286203D6"/>
    <w:multiLevelType w:val="multilevel"/>
    <w:tmpl w:val="23D2A77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3">
    <w:nsid w:val="28783C4C"/>
    <w:multiLevelType w:val="multilevel"/>
    <w:tmpl w:val="A1220E2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4">
    <w:nsid w:val="2A8F7113"/>
    <w:multiLevelType w:val="multilevel"/>
    <w:tmpl w:val="76786F08"/>
    <w:lvl w:ilvl="0">
      <w:start w:val="1"/>
      <w:numFmt w:val="upperLetter"/>
      <w:pStyle w:val="ac"/>
      <w:suff w:val="space"/>
      <w:lvlText w:val="%1"/>
      <w:lvlJc w:val="left"/>
      <w:pPr>
        <w:ind w:left="623" w:hanging="425"/>
      </w:pPr>
      <w:rPr>
        <w:rFonts w:hint="eastAsia"/>
      </w:rPr>
    </w:lvl>
    <w:lvl w:ilvl="1">
      <w:start w:val="1"/>
      <w:numFmt w:val="decimal"/>
      <w:pStyle w:val="ad"/>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75">
    <w:nsid w:val="2A943979"/>
    <w:multiLevelType w:val="multilevel"/>
    <w:tmpl w:val="56963D9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6">
    <w:nsid w:val="2AA9402D"/>
    <w:multiLevelType w:val="hybridMultilevel"/>
    <w:tmpl w:val="A10609F2"/>
    <w:lvl w:ilvl="0" w:tplc="1674E8EE">
      <w:start w:val="1"/>
      <w:numFmt w:val="decimal"/>
      <w:lvlText w:val="5.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7">
    <w:nsid w:val="2C474988"/>
    <w:multiLevelType w:val="multilevel"/>
    <w:tmpl w:val="9D6B2D1B"/>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8">
    <w:nsid w:val="2C5917C3"/>
    <w:multiLevelType w:val="multilevel"/>
    <w:tmpl w:val="C9A69A3E"/>
    <w:lvl w:ilvl="0">
      <w:start w:val="1"/>
      <w:numFmt w:val="none"/>
      <w:pStyle w:val="ae"/>
      <w:suff w:val="nothing"/>
      <w:lvlText w:val="%1——"/>
      <w:lvlJc w:val="left"/>
      <w:pPr>
        <w:ind w:left="833" w:hanging="408"/>
      </w:pPr>
      <w:rPr>
        <w:rFonts w:hint="eastAsia"/>
      </w:rPr>
    </w:lvl>
    <w:lvl w:ilvl="1">
      <w:start w:val="1"/>
      <w:numFmt w:val="bullet"/>
      <w:pStyle w:val="af"/>
      <w:lvlText w:val=""/>
      <w:lvlJc w:val="left"/>
      <w:pPr>
        <w:tabs>
          <w:tab w:val="num" w:pos="760"/>
        </w:tabs>
        <w:ind w:left="1264" w:hanging="413"/>
      </w:pPr>
      <w:rPr>
        <w:rFonts w:ascii="Symbol" w:hAnsi="Symbol" w:hint="default"/>
        <w:color w:val="auto"/>
      </w:rPr>
    </w:lvl>
    <w:lvl w:ilvl="2">
      <w:start w:val="1"/>
      <w:numFmt w:val="bullet"/>
      <w:pStyle w:val="af0"/>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79">
    <w:nsid w:val="2DCD46BE"/>
    <w:multiLevelType w:val="multilevel"/>
    <w:tmpl w:val="6ED0A35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80">
    <w:nsid w:val="2F30026D"/>
    <w:multiLevelType w:val="multilevel"/>
    <w:tmpl w:val="5C18888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81">
    <w:nsid w:val="2F3F4ABB"/>
    <w:multiLevelType w:val="multilevel"/>
    <w:tmpl w:val="9350052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82">
    <w:nsid w:val="2F4061A1"/>
    <w:multiLevelType w:val="multilevel"/>
    <w:tmpl w:val="77F8E7C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83">
    <w:nsid w:val="30016385"/>
    <w:multiLevelType w:val="multilevel"/>
    <w:tmpl w:val="9D6B2D1B"/>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84">
    <w:nsid w:val="303225E9"/>
    <w:multiLevelType w:val="multilevel"/>
    <w:tmpl w:val="C506F56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85">
    <w:nsid w:val="30C10ED5"/>
    <w:multiLevelType w:val="multilevel"/>
    <w:tmpl w:val="F216D39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86">
    <w:nsid w:val="31E8459C"/>
    <w:multiLevelType w:val="multilevel"/>
    <w:tmpl w:val="75DABB4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87">
    <w:nsid w:val="321D3003"/>
    <w:multiLevelType w:val="hybridMultilevel"/>
    <w:tmpl w:val="D2603E50"/>
    <w:lvl w:ilvl="0" w:tplc="60B0C7AE">
      <w:start w:val="1"/>
      <w:numFmt w:val="decimal"/>
      <w:lvlText w:val="4.1.4.%1 "/>
      <w:lvlJc w:val="left"/>
      <w:pPr>
        <w:ind w:left="420" w:hanging="420"/>
      </w:pPr>
      <w:rPr>
        <w:rFonts w:ascii="Times New Roman" w:hAnsi="Times New Roman" w:cs="Times New Roman" w:hint="default"/>
        <w:b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8">
    <w:nsid w:val="34FD19CF"/>
    <w:multiLevelType w:val="hybridMultilevel"/>
    <w:tmpl w:val="401AA6CC"/>
    <w:lvl w:ilvl="0" w:tplc="E076A4A8">
      <w:start w:val="1"/>
      <w:numFmt w:val="decimal"/>
      <w:lvlText w:val="5.1.3.%1 "/>
      <w:lvlJc w:val="left"/>
      <w:pPr>
        <w:ind w:left="420" w:hanging="420"/>
      </w:pPr>
      <w:rPr>
        <w:rFonts w:ascii="Times New Roman" w:hAnsi="Times New Roman" w:cs="Times New Roman" w:hint="default"/>
        <w:b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9">
    <w:nsid w:val="351C3E30"/>
    <w:multiLevelType w:val="multilevel"/>
    <w:tmpl w:val="BC6C166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0">
    <w:nsid w:val="35472139"/>
    <w:multiLevelType w:val="multilevel"/>
    <w:tmpl w:val="9350052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1">
    <w:nsid w:val="358B5D6A"/>
    <w:multiLevelType w:val="multilevel"/>
    <w:tmpl w:val="A1220E2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2">
    <w:nsid w:val="358C0018"/>
    <w:multiLevelType w:val="multilevel"/>
    <w:tmpl w:val="214262A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3">
    <w:nsid w:val="372E251A"/>
    <w:multiLevelType w:val="multilevel"/>
    <w:tmpl w:val="A1220E2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4">
    <w:nsid w:val="37B962F8"/>
    <w:multiLevelType w:val="hybridMultilevel"/>
    <w:tmpl w:val="19785ECE"/>
    <w:lvl w:ilvl="0" w:tplc="04090011">
      <w:start w:val="1"/>
      <w:numFmt w:val="decimal"/>
      <w:lvlText w:val="%1)"/>
      <w:lvlJc w:val="left"/>
      <w:pPr>
        <w:ind w:left="1176" w:hanging="420"/>
      </w:pPr>
    </w:lvl>
    <w:lvl w:ilvl="1" w:tplc="04090019" w:tentative="1">
      <w:start w:val="1"/>
      <w:numFmt w:val="lowerLetter"/>
      <w:lvlText w:val="%2)"/>
      <w:lvlJc w:val="left"/>
      <w:pPr>
        <w:ind w:left="1596" w:hanging="420"/>
      </w:pPr>
    </w:lvl>
    <w:lvl w:ilvl="2" w:tplc="0409001B" w:tentative="1">
      <w:start w:val="1"/>
      <w:numFmt w:val="lowerRoman"/>
      <w:lvlText w:val="%3."/>
      <w:lvlJc w:val="right"/>
      <w:pPr>
        <w:ind w:left="2016" w:hanging="420"/>
      </w:pPr>
    </w:lvl>
    <w:lvl w:ilvl="3" w:tplc="0409000F" w:tentative="1">
      <w:start w:val="1"/>
      <w:numFmt w:val="decimal"/>
      <w:lvlText w:val="%4."/>
      <w:lvlJc w:val="left"/>
      <w:pPr>
        <w:ind w:left="2436" w:hanging="420"/>
      </w:pPr>
    </w:lvl>
    <w:lvl w:ilvl="4" w:tplc="04090019" w:tentative="1">
      <w:start w:val="1"/>
      <w:numFmt w:val="lowerLetter"/>
      <w:lvlText w:val="%5)"/>
      <w:lvlJc w:val="left"/>
      <w:pPr>
        <w:ind w:left="2856" w:hanging="420"/>
      </w:pPr>
    </w:lvl>
    <w:lvl w:ilvl="5" w:tplc="0409001B" w:tentative="1">
      <w:start w:val="1"/>
      <w:numFmt w:val="lowerRoman"/>
      <w:lvlText w:val="%6."/>
      <w:lvlJc w:val="right"/>
      <w:pPr>
        <w:ind w:left="3276" w:hanging="420"/>
      </w:pPr>
    </w:lvl>
    <w:lvl w:ilvl="6" w:tplc="0409000F" w:tentative="1">
      <w:start w:val="1"/>
      <w:numFmt w:val="decimal"/>
      <w:lvlText w:val="%7."/>
      <w:lvlJc w:val="left"/>
      <w:pPr>
        <w:ind w:left="3696" w:hanging="420"/>
      </w:pPr>
    </w:lvl>
    <w:lvl w:ilvl="7" w:tplc="04090019" w:tentative="1">
      <w:start w:val="1"/>
      <w:numFmt w:val="lowerLetter"/>
      <w:lvlText w:val="%8)"/>
      <w:lvlJc w:val="left"/>
      <w:pPr>
        <w:ind w:left="4116" w:hanging="420"/>
      </w:pPr>
    </w:lvl>
    <w:lvl w:ilvl="8" w:tplc="0409001B" w:tentative="1">
      <w:start w:val="1"/>
      <w:numFmt w:val="lowerRoman"/>
      <w:lvlText w:val="%9."/>
      <w:lvlJc w:val="right"/>
      <w:pPr>
        <w:ind w:left="4536" w:hanging="420"/>
      </w:pPr>
    </w:lvl>
  </w:abstractNum>
  <w:abstractNum w:abstractNumId="95">
    <w:nsid w:val="386940C0"/>
    <w:multiLevelType w:val="multilevel"/>
    <w:tmpl w:val="214262A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6">
    <w:nsid w:val="38920439"/>
    <w:multiLevelType w:val="multilevel"/>
    <w:tmpl w:val="A1220E2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7">
    <w:nsid w:val="39676690"/>
    <w:multiLevelType w:val="multilevel"/>
    <w:tmpl w:val="681C5E7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8">
    <w:nsid w:val="3986077D"/>
    <w:multiLevelType w:val="multilevel"/>
    <w:tmpl w:val="C9C87BA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9">
    <w:nsid w:val="39CB5A6F"/>
    <w:multiLevelType w:val="hybridMultilevel"/>
    <w:tmpl w:val="49ACC9A2"/>
    <w:lvl w:ilvl="0" w:tplc="D1A2F4F6">
      <w:start w:val="1"/>
      <w:numFmt w:val="decimal"/>
      <w:lvlText w:val="5.3.%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0">
    <w:nsid w:val="3BA60BFA"/>
    <w:multiLevelType w:val="multilevel"/>
    <w:tmpl w:val="6C76762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01">
    <w:nsid w:val="3BA9746E"/>
    <w:multiLevelType w:val="multilevel"/>
    <w:tmpl w:val="D840A0D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02">
    <w:nsid w:val="3D01215B"/>
    <w:multiLevelType w:val="multilevel"/>
    <w:tmpl w:val="9350052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03">
    <w:nsid w:val="3D733618"/>
    <w:multiLevelType w:val="multilevel"/>
    <w:tmpl w:val="193A04F0"/>
    <w:lvl w:ilvl="0">
      <w:start w:val="1"/>
      <w:numFmt w:val="decimal"/>
      <w:pStyle w:val="af1"/>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04">
    <w:nsid w:val="3ECB26A0"/>
    <w:multiLevelType w:val="multilevel"/>
    <w:tmpl w:val="3E20BC3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05">
    <w:nsid w:val="3F70652E"/>
    <w:multiLevelType w:val="multilevel"/>
    <w:tmpl w:val="A1220E2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06">
    <w:nsid w:val="401073A7"/>
    <w:multiLevelType w:val="multilevel"/>
    <w:tmpl w:val="DE281F6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07">
    <w:nsid w:val="403732C7"/>
    <w:multiLevelType w:val="multilevel"/>
    <w:tmpl w:val="02EA294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08">
    <w:nsid w:val="403F02B1"/>
    <w:multiLevelType w:val="hybridMultilevel"/>
    <w:tmpl w:val="F7F8A308"/>
    <w:lvl w:ilvl="0" w:tplc="63A4158C">
      <w:start w:val="1"/>
      <w:numFmt w:val="decimal"/>
      <w:lvlText w:val="5.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9">
    <w:nsid w:val="405959B8"/>
    <w:multiLevelType w:val="hybridMultilevel"/>
    <w:tmpl w:val="E7BE2AEE"/>
    <w:lvl w:ilvl="0" w:tplc="D6227CB6">
      <w:start w:val="1"/>
      <w:numFmt w:val="decimal"/>
      <w:lvlText w:val="1.%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0">
    <w:nsid w:val="4133067F"/>
    <w:multiLevelType w:val="multilevel"/>
    <w:tmpl w:val="7CA0679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11">
    <w:nsid w:val="41790478"/>
    <w:multiLevelType w:val="multilevel"/>
    <w:tmpl w:val="44C45F8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12">
    <w:nsid w:val="41EB068B"/>
    <w:multiLevelType w:val="multilevel"/>
    <w:tmpl w:val="EBF48FC0"/>
    <w:lvl w:ilvl="0">
      <w:start w:val="1"/>
      <w:numFmt w:val="lowerLetter"/>
      <w:lvlText w:val="%1)"/>
      <w:lvlJc w:val="left"/>
      <w:pPr>
        <w:tabs>
          <w:tab w:val="num" w:pos="987"/>
        </w:tabs>
        <w:ind w:left="986" w:hanging="419"/>
      </w:pPr>
      <w:rPr>
        <w:rFonts w:ascii="宋体" w:eastAsia="宋体" w:hint="eastAsia"/>
        <w:b w:val="0"/>
        <w:i w:val="0"/>
        <w:sz w:val="21"/>
        <w:szCs w:val="21"/>
      </w:rPr>
    </w:lvl>
    <w:lvl w:ilvl="1">
      <w:start w:val="1"/>
      <w:numFmt w:val="decimal"/>
      <w:lvlText w:val="%2)"/>
      <w:lvlJc w:val="left"/>
      <w:pPr>
        <w:tabs>
          <w:tab w:val="num" w:pos="1407"/>
        </w:tabs>
        <w:ind w:left="1406" w:hanging="419"/>
      </w:pPr>
      <w:rPr>
        <w:rFonts w:hint="eastAsia"/>
      </w:rPr>
    </w:lvl>
    <w:lvl w:ilvl="2">
      <w:start w:val="1"/>
      <w:numFmt w:val="decimal"/>
      <w:lvlText w:val="(%3)"/>
      <w:lvlJc w:val="left"/>
      <w:pPr>
        <w:tabs>
          <w:tab w:val="num" w:pos="147"/>
        </w:tabs>
        <w:ind w:left="1826" w:hanging="420"/>
      </w:pPr>
      <w:rPr>
        <w:rFonts w:ascii="宋体" w:eastAsia="宋体" w:hint="eastAsia"/>
        <w:b w:val="0"/>
        <w:i w:val="0"/>
        <w:sz w:val="21"/>
        <w:szCs w:val="21"/>
      </w:rPr>
    </w:lvl>
    <w:lvl w:ilvl="3">
      <w:start w:val="1"/>
      <w:numFmt w:val="decimal"/>
      <w:lvlText w:val="%4."/>
      <w:lvlJc w:val="left"/>
      <w:pPr>
        <w:tabs>
          <w:tab w:val="num" w:pos="2247"/>
        </w:tabs>
        <w:ind w:left="2246" w:hanging="419"/>
      </w:pPr>
      <w:rPr>
        <w:rFonts w:hint="eastAsia"/>
      </w:rPr>
    </w:lvl>
    <w:lvl w:ilvl="4">
      <w:start w:val="1"/>
      <w:numFmt w:val="lowerLetter"/>
      <w:lvlText w:val="%5)"/>
      <w:lvlJc w:val="left"/>
      <w:pPr>
        <w:tabs>
          <w:tab w:val="num" w:pos="2667"/>
        </w:tabs>
        <w:ind w:left="2666" w:hanging="419"/>
      </w:pPr>
      <w:rPr>
        <w:rFonts w:hint="eastAsia"/>
      </w:rPr>
    </w:lvl>
    <w:lvl w:ilvl="5">
      <w:start w:val="1"/>
      <w:numFmt w:val="lowerRoman"/>
      <w:lvlText w:val="%6."/>
      <w:lvlJc w:val="right"/>
      <w:pPr>
        <w:tabs>
          <w:tab w:val="num" w:pos="3087"/>
        </w:tabs>
        <w:ind w:left="3086" w:hanging="419"/>
      </w:pPr>
      <w:rPr>
        <w:rFonts w:hint="eastAsia"/>
      </w:rPr>
    </w:lvl>
    <w:lvl w:ilvl="6">
      <w:start w:val="1"/>
      <w:numFmt w:val="decimal"/>
      <w:lvlText w:val="%7."/>
      <w:lvlJc w:val="left"/>
      <w:pPr>
        <w:tabs>
          <w:tab w:val="num" w:pos="3507"/>
        </w:tabs>
        <w:ind w:left="3506" w:hanging="419"/>
      </w:pPr>
      <w:rPr>
        <w:rFonts w:hint="eastAsia"/>
      </w:rPr>
    </w:lvl>
    <w:lvl w:ilvl="7">
      <w:start w:val="1"/>
      <w:numFmt w:val="lowerLetter"/>
      <w:lvlText w:val="%8)"/>
      <w:lvlJc w:val="left"/>
      <w:pPr>
        <w:tabs>
          <w:tab w:val="num" w:pos="3927"/>
        </w:tabs>
        <w:ind w:left="3926" w:hanging="419"/>
      </w:pPr>
      <w:rPr>
        <w:rFonts w:hint="eastAsia"/>
      </w:rPr>
    </w:lvl>
    <w:lvl w:ilvl="8">
      <w:start w:val="1"/>
      <w:numFmt w:val="lowerRoman"/>
      <w:lvlText w:val="%9."/>
      <w:lvlJc w:val="right"/>
      <w:pPr>
        <w:tabs>
          <w:tab w:val="num" w:pos="4347"/>
        </w:tabs>
        <w:ind w:left="4346" w:hanging="419"/>
      </w:pPr>
      <w:rPr>
        <w:rFonts w:hint="eastAsia"/>
      </w:rPr>
    </w:lvl>
  </w:abstractNum>
  <w:abstractNum w:abstractNumId="113">
    <w:nsid w:val="4259062D"/>
    <w:multiLevelType w:val="multilevel"/>
    <w:tmpl w:val="EF1480F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14">
    <w:nsid w:val="42BC6211"/>
    <w:multiLevelType w:val="multilevel"/>
    <w:tmpl w:val="E08336CB"/>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15">
    <w:nsid w:val="43C21E13"/>
    <w:multiLevelType w:val="multilevel"/>
    <w:tmpl w:val="0A6ABE3C"/>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16">
    <w:nsid w:val="441F23DA"/>
    <w:multiLevelType w:val="multilevel"/>
    <w:tmpl w:val="A1220E2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17">
    <w:nsid w:val="44857789"/>
    <w:multiLevelType w:val="multilevel"/>
    <w:tmpl w:val="7E8EB2D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18">
    <w:nsid w:val="44BE6498"/>
    <w:multiLevelType w:val="multilevel"/>
    <w:tmpl w:val="9D6B2D1B"/>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19">
    <w:nsid w:val="4553314B"/>
    <w:multiLevelType w:val="hybridMultilevel"/>
    <w:tmpl w:val="694C07EC"/>
    <w:lvl w:ilvl="0" w:tplc="7C2E58FE">
      <w:start w:val="1"/>
      <w:numFmt w:val="decimal"/>
      <w:lvlText w:val="5.%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0">
    <w:nsid w:val="45773540"/>
    <w:multiLevelType w:val="multilevel"/>
    <w:tmpl w:val="DE281F6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21">
    <w:nsid w:val="45DF4072"/>
    <w:multiLevelType w:val="multilevel"/>
    <w:tmpl w:val="DE281F6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22">
    <w:nsid w:val="463E7E64"/>
    <w:multiLevelType w:val="multilevel"/>
    <w:tmpl w:val="9D6B2D1B"/>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23">
    <w:nsid w:val="48164380"/>
    <w:multiLevelType w:val="multilevel"/>
    <w:tmpl w:val="4EC41A9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24">
    <w:nsid w:val="4854048E"/>
    <w:multiLevelType w:val="multilevel"/>
    <w:tmpl w:val="77F8E7C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25">
    <w:nsid w:val="4A0C649F"/>
    <w:multiLevelType w:val="multilevel"/>
    <w:tmpl w:val="5BEA870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26">
    <w:nsid w:val="4B2E6887"/>
    <w:multiLevelType w:val="multilevel"/>
    <w:tmpl w:val="6C76762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27">
    <w:nsid w:val="4B540736"/>
    <w:multiLevelType w:val="multilevel"/>
    <w:tmpl w:val="C834047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28">
    <w:nsid w:val="4B733A5F"/>
    <w:multiLevelType w:val="multilevel"/>
    <w:tmpl w:val="36B40DB4"/>
    <w:lvl w:ilvl="0">
      <w:start w:val="1"/>
      <w:numFmt w:val="decimal"/>
      <w:lvlRestart w:val="0"/>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29">
    <w:nsid w:val="4C0D4119"/>
    <w:multiLevelType w:val="multilevel"/>
    <w:tmpl w:val="5BEA870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0">
    <w:nsid w:val="4C9D6257"/>
    <w:multiLevelType w:val="hybridMultilevel"/>
    <w:tmpl w:val="58C2A24C"/>
    <w:lvl w:ilvl="0" w:tplc="77520A6E">
      <w:start w:val="1"/>
      <w:numFmt w:val="decimal"/>
      <w:lvlText w:val="（%1）"/>
      <w:lvlJc w:val="left"/>
      <w:pPr>
        <w:ind w:left="1476" w:hanging="720"/>
      </w:pPr>
      <w:rPr>
        <w:rFonts w:hint="default"/>
      </w:rPr>
    </w:lvl>
    <w:lvl w:ilvl="1" w:tplc="04090019" w:tentative="1">
      <w:start w:val="1"/>
      <w:numFmt w:val="lowerLetter"/>
      <w:lvlText w:val="%2)"/>
      <w:lvlJc w:val="left"/>
      <w:pPr>
        <w:ind w:left="1596" w:hanging="420"/>
      </w:pPr>
    </w:lvl>
    <w:lvl w:ilvl="2" w:tplc="0409001B" w:tentative="1">
      <w:start w:val="1"/>
      <w:numFmt w:val="lowerRoman"/>
      <w:lvlText w:val="%3."/>
      <w:lvlJc w:val="right"/>
      <w:pPr>
        <w:ind w:left="2016" w:hanging="420"/>
      </w:pPr>
    </w:lvl>
    <w:lvl w:ilvl="3" w:tplc="0409000F" w:tentative="1">
      <w:start w:val="1"/>
      <w:numFmt w:val="decimal"/>
      <w:lvlText w:val="%4."/>
      <w:lvlJc w:val="left"/>
      <w:pPr>
        <w:ind w:left="2436" w:hanging="420"/>
      </w:pPr>
    </w:lvl>
    <w:lvl w:ilvl="4" w:tplc="04090019" w:tentative="1">
      <w:start w:val="1"/>
      <w:numFmt w:val="lowerLetter"/>
      <w:lvlText w:val="%5)"/>
      <w:lvlJc w:val="left"/>
      <w:pPr>
        <w:ind w:left="2856" w:hanging="420"/>
      </w:pPr>
    </w:lvl>
    <w:lvl w:ilvl="5" w:tplc="0409001B" w:tentative="1">
      <w:start w:val="1"/>
      <w:numFmt w:val="lowerRoman"/>
      <w:lvlText w:val="%6."/>
      <w:lvlJc w:val="right"/>
      <w:pPr>
        <w:ind w:left="3276" w:hanging="420"/>
      </w:pPr>
    </w:lvl>
    <w:lvl w:ilvl="6" w:tplc="0409000F" w:tentative="1">
      <w:start w:val="1"/>
      <w:numFmt w:val="decimal"/>
      <w:lvlText w:val="%7."/>
      <w:lvlJc w:val="left"/>
      <w:pPr>
        <w:ind w:left="3696" w:hanging="420"/>
      </w:pPr>
    </w:lvl>
    <w:lvl w:ilvl="7" w:tplc="04090019" w:tentative="1">
      <w:start w:val="1"/>
      <w:numFmt w:val="lowerLetter"/>
      <w:lvlText w:val="%8)"/>
      <w:lvlJc w:val="left"/>
      <w:pPr>
        <w:ind w:left="4116" w:hanging="420"/>
      </w:pPr>
    </w:lvl>
    <w:lvl w:ilvl="8" w:tplc="0409001B" w:tentative="1">
      <w:start w:val="1"/>
      <w:numFmt w:val="lowerRoman"/>
      <w:lvlText w:val="%9."/>
      <w:lvlJc w:val="right"/>
      <w:pPr>
        <w:ind w:left="4536" w:hanging="420"/>
      </w:pPr>
    </w:lvl>
  </w:abstractNum>
  <w:abstractNum w:abstractNumId="131">
    <w:nsid w:val="4CB21B02"/>
    <w:multiLevelType w:val="hybridMultilevel"/>
    <w:tmpl w:val="AFD03A5E"/>
    <w:lvl w:ilvl="0" w:tplc="DF5A11D0">
      <w:start w:val="1"/>
      <w:numFmt w:val="decimal"/>
      <w:lvlText w:val="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2">
    <w:nsid w:val="4CF22971"/>
    <w:multiLevelType w:val="multilevel"/>
    <w:tmpl w:val="5BEA870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3">
    <w:nsid w:val="4D6D252D"/>
    <w:multiLevelType w:val="multilevel"/>
    <w:tmpl w:val="7E8EB2D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4">
    <w:nsid w:val="4E166F30"/>
    <w:multiLevelType w:val="multilevel"/>
    <w:tmpl w:val="EF1480F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5">
    <w:nsid w:val="4EDD4735"/>
    <w:multiLevelType w:val="multilevel"/>
    <w:tmpl w:val="6D96886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6">
    <w:nsid w:val="4F3451F2"/>
    <w:multiLevelType w:val="hybridMultilevel"/>
    <w:tmpl w:val="1AE41D4A"/>
    <w:lvl w:ilvl="0" w:tplc="0C2E7BE2">
      <w:start w:val="1"/>
      <w:numFmt w:val="decimal"/>
      <w:lvlText w:val="4.1.2.%1 "/>
      <w:lvlJc w:val="left"/>
      <w:pPr>
        <w:ind w:left="420" w:hanging="420"/>
      </w:pPr>
      <w:rPr>
        <w:rFonts w:ascii="Times New Roman" w:hAnsi="Times New Roman" w:cs="Times New Roman" w:hint="default"/>
        <w:b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7">
    <w:nsid w:val="5004688F"/>
    <w:multiLevelType w:val="hybridMultilevel"/>
    <w:tmpl w:val="FB50BBAE"/>
    <w:lvl w:ilvl="0" w:tplc="D6227CB6">
      <w:start w:val="1"/>
      <w:numFmt w:val="decimal"/>
      <w:lvlText w:val="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8">
    <w:nsid w:val="51864B47"/>
    <w:multiLevelType w:val="multilevel"/>
    <w:tmpl w:val="4FD88B0C"/>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9">
    <w:nsid w:val="51F31A17"/>
    <w:multiLevelType w:val="multilevel"/>
    <w:tmpl w:val="6ED0A35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0">
    <w:nsid w:val="524E374C"/>
    <w:multiLevelType w:val="multilevel"/>
    <w:tmpl w:val="6C76762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1">
    <w:nsid w:val="528217FE"/>
    <w:multiLevelType w:val="multilevel"/>
    <w:tmpl w:val="A1220E2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2">
    <w:nsid w:val="54725BFA"/>
    <w:multiLevelType w:val="multilevel"/>
    <w:tmpl w:val="93E2C17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3">
    <w:nsid w:val="56E857E1"/>
    <w:multiLevelType w:val="multilevel"/>
    <w:tmpl w:val="3C82D53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4">
    <w:nsid w:val="57CE4D0C"/>
    <w:multiLevelType w:val="hybridMultilevel"/>
    <w:tmpl w:val="31DAE2E0"/>
    <w:lvl w:ilvl="0" w:tplc="A86A8932">
      <w:start w:val="1"/>
      <w:numFmt w:val="decimal"/>
      <w:lvlText w:val="5.%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5">
    <w:nsid w:val="57D00DD8"/>
    <w:multiLevelType w:val="multilevel"/>
    <w:tmpl w:val="DE281F6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6">
    <w:nsid w:val="599F7540"/>
    <w:multiLevelType w:val="multilevel"/>
    <w:tmpl w:val="C0F8803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7">
    <w:nsid w:val="5BE82476"/>
    <w:multiLevelType w:val="multilevel"/>
    <w:tmpl w:val="10D0539A"/>
    <w:lvl w:ilvl="0">
      <w:start w:val="1"/>
      <w:numFmt w:val="decimal"/>
      <w:lvlText w:val="4.1.6.%1 "/>
      <w:lvlJc w:val="left"/>
      <w:pPr>
        <w:ind w:left="420" w:hanging="420"/>
      </w:pPr>
      <w:rPr>
        <w:rFonts w:ascii="Times New Roman" w:hAnsi="Times New Roman" w:cs="Times New Roman" w:hint="default"/>
        <w:b w:val="0"/>
        <w:sz w:val="21"/>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8">
    <w:nsid w:val="5C0C7A0D"/>
    <w:multiLevelType w:val="multilevel"/>
    <w:tmpl w:val="A1220E2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9">
    <w:nsid w:val="5E8A2D1C"/>
    <w:multiLevelType w:val="multilevel"/>
    <w:tmpl w:val="0360F14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0">
    <w:nsid w:val="5FE8072B"/>
    <w:multiLevelType w:val="multilevel"/>
    <w:tmpl w:val="9580D5E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1">
    <w:nsid w:val="60B55DC2"/>
    <w:multiLevelType w:val="multilevel"/>
    <w:tmpl w:val="9DCC486E"/>
    <w:lvl w:ilvl="0">
      <w:start w:val="1"/>
      <w:numFmt w:val="upperLetter"/>
      <w:pStyle w:val="af3"/>
      <w:lvlText w:val="%1"/>
      <w:lvlJc w:val="left"/>
      <w:pPr>
        <w:tabs>
          <w:tab w:val="num" w:pos="0"/>
        </w:tabs>
        <w:ind w:left="0" w:hanging="425"/>
      </w:pPr>
      <w:rPr>
        <w:rFonts w:hint="eastAsia"/>
      </w:rPr>
    </w:lvl>
    <w:lvl w:ilvl="1">
      <w:start w:val="1"/>
      <w:numFmt w:val="decimal"/>
      <w:pStyle w:val="af4"/>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52">
    <w:nsid w:val="612A59AB"/>
    <w:multiLevelType w:val="multilevel"/>
    <w:tmpl w:val="CED8D0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3">
    <w:nsid w:val="61C87295"/>
    <w:multiLevelType w:val="multilevel"/>
    <w:tmpl w:val="56963D9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4">
    <w:nsid w:val="64141D37"/>
    <w:multiLevelType w:val="multilevel"/>
    <w:tmpl w:val="DE281F6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5">
    <w:nsid w:val="646260FA"/>
    <w:multiLevelType w:val="multilevel"/>
    <w:tmpl w:val="C9A8C35E"/>
    <w:lvl w:ilvl="0">
      <w:start w:val="1"/>
      <w:numFmt w:val="decimal"/>
      <w:pStyle w:val="af5"/>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6">
    <w:nsid w:val="652B6A6A"/>
    <w:multiLevelType w:val="multilevel"/>
    <w:tmpl w:val="6ED0A35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7">
    <w:nsid w:val="657D3FBC"/>
    <w:multiLevelType w:val="multilevel"/>
    <w:tmpl w:val="95FA0F16"/>
    <w:lvl w:ilvl="0">
      <w:start w:val="1"/>
      <w:numFmt w:val="upperLetter"/>
      <w:pStyle w:val="af6"/>
      <w:suff w:val="nothing"/>
      <w:lvlText w:val="附　录　%1"/>
      <w:lvlJc w:val="left"/>
      <w:pPr>
        <w:ind w:left="840" w:firstLine="0"/>
      </w:pPr>
      <w:rPr>
        <w:rFonts w:ascii="黑体" w:eastAsia="黑体" w:hAnsi="Times New Roman" w:hint="eastAsia"/>
        <w:b w:val="0"/>
        <w:i w:val="0"/>
        <w:spacing w:val="0"/>
        <w:w w:val="100"/>
        <w:sz w:val="21"/>
      </w:rPr>
    </w:lvl>
    <w:lvl w:ilvl="1">
      <w:start w:val="1"/>
      <w:numFmt w:val="decimal"/>
      <w:pStyle w:val="af7"/>
      <w:suff w:val="nothing"/>
      <w:lvlText w:val="%1.%2　"/>
      <w:lvlJc w:val="left"/>
      <w:pPr>
        <w:ind w:left="840" w:firstLine="0"/>
      </w:pPr>
      <w:rPr>
        <w:rFonts w:ascii="黑体" w:eastAsia="黑体" w:hAnsi="Times New Roman" w:hint="eastAsia"/>
        <w:b w:val="0"/>
        <w:i w:val="0"/>
        <w:snapToGrid/>
        <w:spacing w:val="0"/>
        <w:w w:val="100"/>
        <w:kern w:val="21"/>
        <w:sz w:val="21"/>
      </w:rPr>
    </w:lvl>
    <w:lvl w:ilvl="2">
      <w:start w:val="1"/>
      <w:numFmt w:val="decimal"/>
      <w:pStyle w:val="af8"/>
      <w:suff w:val="nothing"/>
      <w:lvlText w:val="%1.%2.%3　"/>
      <w:lvlJc w:val="left"/>
      <w:pPr>
        <w:ind w:left="840" w:firstLine="0"/>
      </w:pPr>
      <w:rPr>
        <w:rFonts w:ascii="黑体" w:eastAsia="黑体" w:hAnsi="Times New Roman" w:hint="eastAsia"/>
        <w:b w:val="0"/>
        <w:i w:val="0"/>
        <w:sz w:val="21"/>
      </w:rPr>
    </w:lvl>
    <w:lvl w:ilvl="3">
      <w:start w:val="1"/>
      <w:numFmt w:val="decimal"/>
      <w:pStyle w:val="af9"/>
      <w:suff w:val="nothing"/>
      <w:lvlText w:val="%1.%2.%3.%4　"/>
      <w:lvlJc w:val="left"/>
      <w:pPr>
        <w:ind w:left="840" w:firstLine="0"/>
      </w:pPr>
      <w:rPr>
        <w:rFonts w:ascii="黑体" w:eastAsia="黑体" w:hAnsi="Times New Roman" w:hint="eastAsia"/>
        <w:b w:val="0"/>
        <w:i w:val="0"/>
        <w:sz w:val="21"/>
      </w:rPr>
    </w:lvl>
    <w:lvl w:ilvl="4">
      <w:start w:val="1"/>
      <w:numFmt w:val="decimal"/>
      <w:pStyle w:val="afa"/>
      <w:suff w:val="nothing"/>
      <w:lvlText w:val="%1.%2.%3.%4.%5　"/>
      <w:lvlJc w:val="left"/>
      <w:pPr>
        <w:ind w:left="840" w:firstLine="0"/>
      </w:pPr>
      <w:rPr>
        <w:rFonts w:ascii="黑体" w:eastAsia="黑体" w:hAnsi="Times New Roman" w:hint="eastAsia"/>
        <w:b w:val="0"/>
        <w:i w:val="0"/>
        <w:sz w:val="21"/>
      </w:rPr>
    </w:lvl>
    <w:lvl w:ilvl="5">
      <w:start w:val="1"/>
      <w:numFmt w:val="decimal"/>
      <w:pStyle w:val="afb"/>
      <w:suff w:val="nothing"/>
      <w:lvlText w:val="%1.%2.%3.%4.%5.%6　"/>
      <w:lvlJc w:val="left"/>
      <w:pPr>
        <w:ind w:left="840" w:firstLine="0"/>
      </w:pPr>
      <w:rPr>
        <w:rFonts w:ascii="黑体" w:eastAsia="黑体" w:hAnsi="Times New Roman" w:hint="eastAsia"/>
        <w:b w:val="0"/>
        <w:i w:val="0"/>
        <w:sz w:val="21"/>
      </w:rPr>
    </w:lvl>
    <w:lvl w:ilvl="6">
      <w:start w:val="1"/>
      <w:numFmt w:val="decimal"/>
      <w:pStyle w:val="afc"/>
      <w:suff w:val="nothing"/>
      <w:lvlText w:val="%1.%2.%3.%4.%5.%6.%7　"/>
      <w:lvlJc w:val="left"/>
      <w:pPr>
        <w:ind w:left="840" w:firstLine="0"/>
      </w:pPr>
      <w:rPr>
        <w:rFonts w:ascii="黑体" w:eastAsia="黑体" w:hAnsi="Times New Roman" w:hint="eastAsia"/>
        <w:b w:val="0"/>
        <w:i w:val="0"/>
        <w:sz w:val="21"/>
      </w:rPr>
    </w:lvl>
    <w:lvl w:ilvl="7">
      <w:start w:val="1"/>
      <w:numFmt w:val="decimal"/>
      <w:lvlText w:val="%1.%2.%3.%4.%5.%6.%7.%8"/>
      <w:lvlJc w:val="left"/>
      <w:pPr>
        <w:tabs>
          <w:tab w:val="num" w:pos="5234"/>
        </w:tabs>
        <w:ind w:left="5234" w:hanging="1418"/>
      </w:pPr>
      <w:rPr>
        <w:rFonts w:hint="eastAsia"/>
      </w:rPr>
    </w:lvl>
    <w:lvl w:ilvl="8">
      <w:start w:val="1"/>
      <w:numFmt w:val="decimal"/>
      <w:lvlText w:val="%1.%2.%3.%4.%5.%6.%7.%8.%9"/>
      <w:lvlJc w:val="left"/>
      <w:pPr>
        <w:tabs>
          <w:tab w:val="num" w:pos="5942"/>
        </w:tabs>
        <w:ind w:left="5942" w:hanging="1700"/>
      </w:pPr>
      <w:rPr>
        <w:rFonts w:hint="eastAsia"/>
      </w:rPr>
    </w:lvl>
  </w:abstractNum>
  <w:abstractNum w:abstractNumId="158">
    <w:nsid w:val="66732484"/>
    <w:multiLevelType w:val="hybridMultilevel"/>
    <w:tmpl w:val="332A32AE"/>
    <w:lvl w:ilvl="0" w:tplc="282C9290">
      <w:start w:val="1"/>
      <w:numFmt w:val="decimal"/>
      <w:lvlText w:val="6.%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9">
    <w:nsid w:val="688048DB"/>
    <w:multiLevelType w:val="multilevel"/>
    <w:tmpl w:val="A1220E2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0">
    <w:nsid w:val="690C31D9"/>
    <w:multiLevelType w:val="multilevel"/>
    <w:tmpl w:val="A1220E2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1">
    <w:nsid w:val="692A3D8E"/>
    <w:multiLevelType w:val="multilevel"/>
    <w:tmpl w:val="CCCE717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2">
    <w:nsid w:val="697A34D2"/>
    <w:multiLevelType w:val="multilevel"/>
    <w:tmpl w:val="6ED0A35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3">
    <w:nsid w:val="6AC266C2"/>
    <w:multiLevelType w:val="multilevel"/>
    <w:tmpl w:val="CCCE717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4">
    <w:nsid w:val="6C071421"/>
    <w:multiLevelType w:val="multilevel"/>
    <w:tmpl w:val="0360F14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5">
    <w:nsid w:val="6D536AF2"/>
    <w:multiLevelType w:val="multilevel"/>
    <w:tmpl w:val="B77CA5EC"/>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6">
    <w:nsid w:val="6D6C07CD"/>
    <w:multiLevelType w:val="multilevel"/>
    <w:tmpl w:val="7A408B34"/>
    <w:lvl w:ilvl="0">
      <w:start w:val="1"/>
      <w:numFmt w:val="lowerLetter"/>
      <w:pStyle w:val="afd"/>
      <w:lvlText w:val="%1)"/>
      <w:lvlJc w:val="left"/>
      <w:pPr>
        <w:tabs>
          <w:tab w:val="num" w:pos="839"/>
        </w:tabs>
        <w:ind w:left="839" w:hanging="419"/>
      </w:pPr>
      <w:rPr>
        <w:rFonts w:ascii="宋体" w:eastAsia="宋体" w:hint="eastAsia"/>
        <w:b w:val="0"/>
        <w:i w:val="0"/>
        <w:sz w:val="21"/>
      </w:rPr>
    </w:lvl>
    <w:lvl w:ilvl="1">
      <w:start w:val="1"/>
      <w:numFmt w:val="decimal"/>
      <w:pStyle w:val="afe"/>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67">
    <w:nsid w:val="6DB918A9"/>
    <w:multiLevelType w:val="multilevel"/>
    <w:tmpl w:val="EF1480F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8">
    <w:nsid w:val="6DBF04F4"/>
    <w:multiLevelType w:val="multilevel"/>
    <w:tmpl w:val="2F3A49C2"/>
    <w:lvl w:ilvl="0">
      <w:start w:val="1"/>
      <w:numFmt w:val="none"/>
      <w:pStyle w:val="aff"/>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69">
    <w:nsid w:val="6E4E66A9"/>
    <w:multiLevelType w:val="multilevel"/>
    <w:tmpl w:val="DDB4005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0">
    <w:nsid w:val="6EFA2C69"/>
    <w:multiLevelType w:val="multilevel"/>
    <w:tmpl w:val="56963D9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1">
    <w:nsid w:val="6F107696"/>
    <w:multiLevelType w:val="multilevel"/>
    <w:tmpl w:val="6C76762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2">
    <w:nsid w:val="6F474A2A"/>
    <w:multiLevelType w:val="multilevel"/>
    <w:tmpl w:val="88F4626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3">
    <w:nsid w:val="6F56030B"/>
    <w:multiLevelType w:val="hybridMultilevel"/>
    <w:tmpl w:val="9FB69C7E"/>
    <w:lvl w:ilvl="0" w:tplc="5E401CD6">
      <w:start w:val="1"/>
      <w:numFmt w:val="decimal"/>
      <w:lvlText w:val="4.1.1.%1 "/>
      <w:lvlJc w:val="left"/>
      <w:pPr>
        <w:ind w:left="420" w:hanging="420"/>
      </w:pPr>
      <w:rPr>
        <w:rFonts w:ascii="Times New Roman" w:hAnsi="Times New Roman" w:cs="Times New Roman" w:hint="default"/>
        <w:b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4">
    <w:nsid w:val="71324D42"/>
    <w:multiLevelType w:val="multilevel"/>
    <w:tmpl w:val="6B74E0A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5">
    <w:nsid w:val="71BB6D6B"/>
    <w:multiLevelType w:val="multilevel"/>
    <w:tmpl w:val="CCCE717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6">
    <w:nsid w:val="72F86ECE"/>
    <w:multiLevelType w:val="multilevel"/>
    <w:tmpl w:val="E1F866B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7">
    <w:nsid w:val="75A76B69"/>
    <w:multiLevelType w:val="multilevel"/>
    <w:tmpl w:val="A1220E2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8">
    <w:nsid w:val="764D3D63"/>
    <w:multiLevelType w:val="multilevel"/>
    <w:tmpl w:val="C3E602B2"/>
    <w:lvl w:ilvl="0">
      <w:start w:val="1"/>
      <w:numFmt w:val="decimal"/>
      <w:lvlText w:val="4.1.7.%1 "/>
      <w:lvlJc w:val="left"/>
      <w:pPr>
        <w:ind w:left="420" w:hanging="420"/>
      </w:pPr>
      <w:rPr>
        <w:rFonts w:ascii="Times New Roman" w:hAnsi="Times New Roman" w:cs="Times New Roman" w:hint="default"/>
        <w:b w:val="0"/>
        <w:sz w:val="21"/>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9">
    <w:nsid w:val="776F3A36"/>
    <w:multiLevelType w:val="multilevel"/>
    <w:tmpl w:val="6ED0A35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0">
    <w:nsid w:val="7829204C"/>
    <w:multiLevelType w:val="multilevel"/>
    <w:tmpl w:val="EB6C45B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1">
    <w:nsid w:val="785C2D81"/>
    <w:multiLevelType w:val="multilevel"/>
    <w:tmpl w:val="A1220E2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2">
    <w:nsid w:val="7933628F"/>
    <w:multiLevelType w:val="multilevel"/>
    <w:tmpl w:val="ED0C9B78"/>
    <w:lvl w:ilvl="0">
      <w:start w:val="1"/>
      <w:numFmt w:val="lowerLetter"/>
      <w:pStyle w:val="aff0"/>
      <w:lvlText w:val="%1)"/>
      <w:lvlJc w:val="left"/>
      <w:pPr>
        <w:tabs>
          <w:tab w:val="num" w:pos="840"/>
        </w:tabs>
        <w:ind w:left="839" w:hanging="419"/>
      </w:pPr>
      <w:rPr>
        <w:rFonts w:ascii="宋体" w:eastAsia="宋体" w:hint="eastAsia"/>
        <w:b w:val="0"/>
        <w:i w:val="0"/>
        <w:sz w:val="21"/>
        <w:szCs w:val="21"/>
      </w:rPr>
    </w:lvl>
    <w:lvl w:ilvl="1">
      <w:start w:val="1"/>
      <w:numFmt w:val="decimal"/>
      <w:pStyle w:val="aff1"/>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3">
    <w:nsid w:val="7D19087A"/>
    <w:multiLevelType w:val="multilevel"/>
    <w:tmpl w:val="58F4E46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4">
    <w:nsid w:val="7D6278DC"/>
    <w:multiLevelType w:val="multilevel"/>
    <w:tmpl w:val="EF1480F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5">
    <w:nsid w:val="7DED2E07"/>
    <w:multiLevelType w:val="hybridMultilevel"/>
    <w:tmpl w:val="DBB6696A"/>
    <w:lvl w:ilvl="0" w:tplc="FE3CE1F4">
      <w:start w:val="1"/>
      <w:numFmt w:val="decimal"/>
      <w:lvlText w:val="4.1.3.%1 "/>
      <w:lvlJc w:val="left"/>
      <w:pPr>
        <w:ind w:left="420" w:hanging="420"/>
      </w:pPr>
      <w:rPr>
        <w:rFonts w:ascii="Times New Roman" w:hAnsi="Times New Roman" w:cs="Times New Roman" w:hint="default"/>
        <w:b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6">
    <w:nsid w:val="7E1D7540"/>
    <w:multiLevelType w:val="multilevel"/>
    <w:tmpl w:val="1F847B2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7">
    <w:nsid w:val="7E3A432A"/>
    <w:multiLevelType w:val="hybridMultilevel"/>
    <w:tmpl w:val="9AF0822E"/>
    <w:lvl w:ilvl="0" w:tplc="444A24C8">
      <w:start w:val="1"/>
      <w:numFmt w:val="decimal"/>
      <w:lvlText w:val="4.%1."/>
      <w:lvlJc w:val="left"/>
      <w:pPr>
        <w:ind w:left="420" w:hanging="420"/>
      </w:pPr>
      <w:rPr>
        <w:rFonts w:hint="eastAsia"/>
      </w:rPr>
    </w:lvl>
    <w:lvl w:ilvl="1" w:tplc="096E0FEE">
      <w:start w:val="1"/>
      <w:numFmt w:val="decimal"/>
      <w:lvlText w:val="4.1.%2."/>
      <w:lvlJc w:val="left"/>
      <w:pPr>
        <w:ind w:left="84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8">
    <w:nsid w:val="7F842E05"/>
    <w:multiLevelType w:val="multilevel"/>
    <w:tmpl w:val="44C45F8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9">
    <w:nsid w:val="7F9B2941"/>
    <w:multiLevelType w:val="multilevel"/>
    <w:tmpl w:val="6BB2EDA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num w:numId="1">
    <w:abstractNumId w:val="15"/>
  </w:num>
  <w:num w:numId="2">
    <w:abstractNumId w:val="168"/>
  </w:num>
  <w:num w:numId="3">
    <w:abstractNumId w:val="6"/>
  </w:num>
  <w:num w:numId="4">
    <w:abstractNumId w:val="78"/>
  </w:num>
  <w:num w:numId="5">
    <w:abstractNumId w:val="53"/>
  </w:num>
  <w:num w:numId="6">
    <w:abstractNumId w:val="128"/>
  </w:num>
  <w:num w:numId="7">
    <w:abstractNumId w:val="151"/>
  </w:num>
  <w:num w:numId="8">
    <w:abstractNumId w:val="74"/>
  </w:num>
  <w:num w:numId="9">
    <w:abstractNumId w:val="157"/>
  </w:num>
  <w:num w:numId="10">
    <w:abstractNumId w:val="166"/>
  </w:num>
  <w:num w:numId="11">
    <w:abstractNumId w:val="11"/>
  </w:num>
  <w:num w:numId="12">
    <w:abstractNumId w:val="103"/>
  </w:num>
  <w:num w:numId="13">
    <w:abstractNumId w:val="24"/>
  </w:num>
  <w:num w:numId="14">
    <w:abstractNumId w:val="155"/>
  </w:num>
  <w:num w:numId="15">
    <w:abstractNumId w:val="57"/>
  </w:num>
  <w:num w:numId="16">
    <w:abstractNumId w:val="62"/>
  </w:num>
  <w:num w:numId="17">
    <w:abstractNumId w:val="23"/>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9"/>
  </w:num>
  <w:num w:numId="25">
    <w:abstractNumId w:val="96"/>
  </w:num>
  <w:num w:numId="26">
    <w:abstractNumId w:val="91"/>
  </w:num>
  <w:num w:numId="27">
    <w:abstractNumId w:val="19"/>
  </w:num>
  <w:num w:numId="28">
    <w:abstractNumId w:val="105"/>
  </w:num>
  <w:num w:numId="29">
    <w:abstractNumId w:val="93"/>
  </w:num>
  <w:num w:numId="3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0"/>
  </w:num>
  <w:num w:numId="6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26"/>
  </w:num>
  <w:num w:numId="74">
    <w:abstractNumId w:val="124"/>
  </w:num>
  <w:num w:numId="75">
    <w:abstractNumId w:val="56"/>
  </w:num>
  <w:num w:numId="76">
    <w:abstractNumId w:val="75"/>
  </w:num>
  <w:num w:numId="77">
    <w:abstractNumId w:val="14"/>
  </w:num>
  <w:num w:numId="78">
    <w:abstractNumId w:val="163"/>
  </w:num>
  <w:num w:numId="79">
    <w:abstractNumId w:val="60"/>
  </w:num>
  <w:num w:numId="80">
    <w:abstractNumId w:val="51"/>
  </w:num>
  <w:num w:numId="81">
    <w:abstractNumId w:val="177"/>
  </w:num>
  <w:num w:numId="82">
    <w:abstractNumId w:val="159"/>
  </w:num>
  <w:num w:numId="83">
    <w:abstractNumId w:val="34"/>
  </w:num>
  <w:num w:numId="84">
    <w:abstractNumId w:val="116"/>
  </w:num>
  <w:num w:numId="85">
    <w:abstractNumId w:val="160"/>
  </w:num>
  <w:num w:numId="86">
    <w:abstractNumId w:val="0"/>
  </w:num>
  <w:num w:numId="87">
    <w:abstractNumId w:val="118"/>
  </w:num>
  <w:num w:numId="88">
    <w:abstractNumId w:val="36"/>
  </w:num>
  <w:num w:numId="89">
    <w:abstractNumId w:val="21"/>
  </w:num>
  <w:num w:numId="90">
    <w:abstractNumId w:val="156"/>
  </w:num>
  <w:num w:numId="91">
    <w:abstractNumId w:val="162"/>
  </w:num>
  <w:num w:numId="92">
    <w:abstractNumId w:val="101"/>
  </w:num>
  <w:num w:numId="93">
    <w:abstractNumId w:val="55"/>
  </w:num>
  <w:num w:numId="94">
    <w:abstractNumId w:val="16"/>
  </w:num>
  <w:num w:numId="95">
    <w:abstractNumId w:val="46"/>
  </w:num>
  <w:num w:numId="96">
    <w:abstractNumId w:val="61"/>
  </w:num>
  <w:num w:numId="97">
    <w:abstractNumId w:val="45"/>
  </w:num>
  <w:num w:numId="98">
    <w:abstractNumId w:val="140"/>
  </w:num>
  <w:num w:numId="99">
    <w:abstractNumId w:val="63"/>
  </w:num>
  <w:num w:numId="100">
    <w:abstractNumId w:val="71"/>
  </w:num>
  <w:num w:numId="101">
    <w:abstractNumId w:val="150"/>
  </w:num>
  <w:num w:numId="102">
    <w:abstractNumId w:val="82"/>
  </w:num>
  <w:num w:numId="103">
    <w:abstractNumId w:val="4"/>
  </w:num>
  <w:num w:numId="104">
    <w:abstractNumId w:val="54"/>
  </w:num>
  <w:num w:numId="105">
    <w:abstractNumId w:val="17"/>
  </w:num>
  <w:num w:numId="106">
    <w:abstractNumId w:val="100"/>
  </w:num>
  <w:num w:numId="107">
    <w:abstractNumId w:val="65"/>
  </w:num>
  <w:num w:numId="108">
    <w:abstractNumId w:val="171"/>
  </w:num>
  <w:num w:numId="109">
    <w:abstractNumId w:val="50"/>
  </w:num>
  <w:num w:numId="110">
    <w:abstractNumId w:val="64"/>
  </w:num>
  <w:num w:numId="111">
    <w:abstractNumId w:val="84"/>
  </w:num>
  <w:num w:numId="112">
    <w:abstractNumId w:val="18"/>
  </w:num>
  <w:num w:numId="113">
    <w:abstractNumId w:val="154"/>
  </w:num>
  <w:num w:numId="114">
    <w:abstractNumId w:val="28"/>
  </w:num>
  <w:num w:numId="115">
    <w:abstractNumId w:val="132"/>
  </w:num>
  <w:num w:numId="116">
    <w:abstractNumId w:val="42"/>
  </w:num>
  <w:num w:numId="117">
    <w:abstractNumId w:val="179"/>
  </w:num>
  <w:num w:numId="118">
    <w:abstractNumId w:val="52"/>
  </w:num>
  <w:num w:numId="119">
    <w:abstractNumId w:val="26"/>
  </w:num>
  <w:num w:numId="120">
    <w:abstractNumId w:val="139"/>
  </w:num>
  <w:num w:numId="121">
    <w:abstractNumId w:val="49"/>
  </w:num>
  <w:num w:numId="122">
    <w:abstractNumId w:val="114"/>
  </w:num>
  <w:num w:numId="123">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95"/>
  </w:num>
  <w:num w:numId="125">
    <w:abstractNumId w:val="92"/>
  </w:num>
  <w:num w:numId="126">
    <w:abstractNumId w:val="106"/>
  </w:num>
  <w:num w:numId="127">
    <w:abstractNumId w:val="121"/>
  </w:num>
  <w:num w:numId="128">
    <w:abstractNumId w:val="145"/>
  </w:num>
  <w:num w:numId="129">
    <w:abstractNumId w:val="40"/>
  </w:num>
  <w:num w:numId="130">
    <w:abstractNumId w:val="109"/>
  </w:num>
  <w:num w:numId="131">
    <w:abstractNumId w:val="119"/>
  </w:num>
  <w:num w:numId="132">
    <w:abstractNumId w:val="99"/>
  </w:num>
  <w:num w:numId="133">
    <w:abstractNumId w:val="144"/>
  </w:num>
  <w:num w:numId="134">
    <w:abstractNumId w:val="108"/>
  </w:num>
  <w:num w:numId="135">
    <w:abstractNumId w:val="173"/>
  </w:num>
  <w:num w:numId="136">
    <w:abstractNumId w:val="76"/>
  </w:num>
  <w:num w:numId="137">
    <w:abstractNumId w:val="136"/>
  </w:num>
  <w:num w:numId="138">
    <w:abstractNumId w:val="88"/>
  </w:num>
  <w:num w:numId="139">
    <w:abstractNumId w:val="87"/>
  </w:num>
  <w:num w:numId="140">
    <w:abstractNumId w:val="10"/>
  </w:num>
  <w:num w:numId="141">
    <w:abstractNumId w:val="183"/>
  </w:num>
  <w:num w:numId="142">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12"/>
  </w:num>
  <w:num w:numId="14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
  </w:num>
  <w:num w:numId="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70"/>
  </w:num>
  <w:num w:numId="14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70"/>
  </w:num>
  <w:num w:numId="150">
    <w:abstractNumId w:val="70"/>
  </w:num>
  <w:num w:numId="151">
    <w:abstractNumId w:val="70"/>
  </w:num>
  <w:num w:numId="152">
    <w:abstractNumId w:val="85"/>
  </w:num>
  <w:num w:numId="153">
    <w:abstractNumId w:val="70"/>
  </w:num>
  <w:num w:numId="154">
    <w:abstractNumId w:val="153"/>
  </w:num>
  <w:num w:numId="155">
    <w:abstractNumId w:val="48"/>
  </w:num>
  <w:num w:numId="156">
    <w:abstractNumId w:val="47"/>
  </w:num>
  <w:num w:numId="15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76"/>
  </w:num>
  <w:num w:numId="159">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76"/>
  </w:num>
  <w:num w:numId="161">
    <w:abstractNumId w:val="176"/>
  </w:num>
  <w:num w:numId="162">
    <w:abstractNumId w:val="176"/>
  </w:num>
  <w:num w:numId="163">
    <w:abstractNumId w:val="176"/>
  </w:num>
  <w:num w:numId="164">
    <w:abstractNumId w:val="125"/>
  </w:num>
  <w:num w:numId="165">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57"/>
  </w:num>
  <w:num w:numId="167">
    <w:abstractNumId w:val="57"/>
  </w:num>
  <w:num w:numId="168">
    <w:abstractNumId w:val="57"/>
  </w:num>
  <w:num w:numId="169">
    <w:abstractNumId w:val="110"/>
  </w:num>
  <w:num w:numId="17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82"/>
  </w:num>
  <w:num w:numId="172">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82"/>
  </w:num>
  <w:num w:numId="175">
    <w:abstractNumId w:val="182"/>
  </w:num>
  <w:num w:numId="176">
    <w:abstractNumId w:val="182"/>
  </w:num>
  <w:num w:numId="177">
    <w:abstractNumId w:val="57"/>
  </w:num>
  <w:num w:numId="178">
    <w:abstractNumId w:val="57"/>
  </w:num>
  <w:num w:numId="179">
    <w:abstractNumId w:val="182"/>
  </w:num>
  <w:num w:numId="180">
    <w:abstractNumId w:val="182"/>
  </w:num>
  <w:num w:numId="181">
    <w:abstractNumId w:val="167"/>
  </w:num>
  <w:num w:numId="182">
    <w:abstractNumId w:val="113"/>
  </w:num>
  <w:num w:numId="183">
    <w:abstractNumId w:val="182"/>
  </w:num>
  <w:num w:numId="184">
    <w:abstractNumId w:val="184"/>
  </w:num>
  <w:num w:numId="185">
    <w:abstractNumId w:val="170"/>
  </w:num>
  <w:num w:numId="186">
    <w:abstractNumId w:val="175"/>
  </w:num>
  <w:num w:numId="187">
    <w:abstractNumId w:val="161"/>
  </w:num>
  <w:num w:numId="188">
    <w:abstractNumId w:val="182"/>
  </w:num>
  <w:num w:numId="189">
    <w:abstractNumId w:val="182"/>
  </w:num>
  <w:num w:numId="190">
    <w:abstractNumId w:val="57"/>
  </w:num>
  <w:num w:numId="191">
    <w:abstractNumId w:val="182"/>
  </w:num>
  <w:num w:numId="192">
    <w:abstractNumId w:val="77"/>
  </w:num>
  <w:num w:numId="193">
    <w:abstractNumId w:val="182"/>
  </w:num>
  <w:num w:numId="194">
    <w:abstractNumId w:val="83"/>
  </w:num>
  <w:num w:numId="195">
    <w:abstractNumId w:val="182"/>
  </w:num>
  <w:num w:numId="196">
    <w:abstractNumId w:val="182"/>
  </w:num>
  <w:num w:numId="197">
    <w:abstractNumId w:val="122"/>
  </w:num>
  <w:num w:numId="198">
    <w:abstractNumId w:val="57"/>
  </w:num>
  <w:num w:numId="199">
    <w:abstractNumId w:val="182"/>
  </w:num>
  <w:num w:numId="200">
    <w:abstractNumId w:val="134"/>
  </w:num>
  <w:num w:numId="201">
    <w:abstractNumId w:val="111"/>
  </w:num>
  <w:num w:numId="202">
    <w:abstractNumId w:val="37"/>
  </w:num>
  <w:num w:numId="203">
    <w:abstractNumId w:val="182"/>
  </w:num>
  <w:num w:numId="204">
    <w:abstractNumId w:val="182"/>
  </w:num>
  <w:num w:numId="205">
    <w:abstractNumId w:val="181"/>
  </w:num>
  <w:num w:numId="206">
    <w:abstractNumId w:val="182"/>
  </w:num>
  <w:num w:numId="207">
    <w:abstractNumId w:val="73"/>
  </w:num>
  <w:num w:numId="208">
    <w:abstractNumId w:val="182"/>
  </w:num>
  <w:num w:numId="209">
    <w:abstractNumId w:val="141"/>
  </w:num>
  <w:num w:numId="210">
    <w:abstractNumId w:val="182"/>
  </w:num>
  <w:num w:numId="211">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182"/>
  </w:num>
  <w:num w:numId="213">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182"/>
  </w:num>
  <w:num w:numId="215">
    <w:abstractNumId w:val="182"/>
  </w:num>
  <w:num w:numId="216">
    <w:abstractNumId w:val="182"/>
  </w:num>
  <w:num w:numId="217">
    <w:abstractNumId w:val="182"/>
  </w:num>
  <w:num w:numId="218">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182"/>
  </w:num>
  <w:num w:numId="220">
    <w:abstractNumId w:val="182"/>
  </w:num>
  <w:num w:numId="221">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182"/>
  </w:num>
  <w:num w:numId="223">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182"/>
  </w:num>
  <w:num w:numId="225">
    <w:abstractNumId w:val="182"/>
  </w:num>
  <w:num w:numId="226">
    <w:abstractNumId w:val="182"/>
  </w:num>
  <w:num w:numId="227">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57"/>
  </w:num>
  <w:num w:numId="229">
    <w:abstractNumId w:val="182"/>
  </w:num>
  <w:num w:numId="230">
    <w:abstractNumId w:val="57"/>
  </w:num>
  <w:num w:numId="231">
    <w:abstractNumId w:val="57"/>
  </w:num>
  <w:num w:numId="232">
    <w:abstractNumId w:val="57"/>
  </w:num>
  <w:num w:numId="233">
    <w:abstractNumId w:val="57"/>
  </w:num>
  <w:num w:numId="234">
    <w:abstractNumId w:val="57"/>
  </w:num>
  <w:num w:numId="235">
    <w:abstractNumId w:val="182"/>
  </w:num>
  <w:num w:numId="236">
    <w:abstractNumId w:val="102"/>
  </w:num>
  <w:num w:numId="237">
    <w:abstractNumId w:val="182"/>
  </w:num>
  <w:num w:numId="238">
    <w:abstractNumId w:val="182"/>
  </w:num>
  <w:num w:numId="239">
    <w:abstractNumId w:val="81"/>
  </w:num>
  <w:num w:numId="240">
    <w:abstractNumId w:val="187"/>
  </w:num>
  <w:num w:numId="241">
    <w:abstractNumId w:val="57"/>
  </w:num>
  <w:num w:numId="242">
    <w:abstractNumId w:val="182"/>
  </w:num>
  <w:num w:numId="243">
    <w:abstractNumId w:val="157"/>
  </w:num>
  <w:num w:numId="244">
    <w:abstractNumId w:val="157"/>
  </w:num>
  <w:num w:numId="245">
    <w:abstractNumId w:val="157"/>
  </w:num>
  <w:num w:numId="246">
    <w:abstractNumId w:val="157"/>
  </w:num>
  <w:num w:numId="247">
    <w:abstractNumId w:val="57"/>
  </w:num>
  <w:num w:numId="248">
    <w:abstractNumId w:val="57"/>
  </w:num>
  <w:num w:numId="249">
    <w:abstractNumId w:val="57"/>
  </w:num>
  <w:num w:numId="250">
    <w:abstractNumId w:val="13"/>
  </w:num>
  <w:num w:numId="251">
    <w:abstractNumId w:val="3"/>
  </w:num>
  <w:num w:numId="252">
    <w:abstractNumId w:val="39"/>
  </w:num>
  <w:num w:numId="253">
    <w:abstractNumId w:val="57"/>
  </w:num>
  <w:num w:numId="254">
    <w:abstractNumId w:val="57"/>
  </w:num>
  <w:num w:numId="255">
    <w:abstractNumId w:val="57"/>
  </w:num>
  <w:num w:numId="256">
    <w:abstractNumId w:val="182"/>
  </w:num>
  <w:num w:numId="257">
    <w:abstractNumId w:val="57"/>
  </w:num>
  <w:num w:numId="258">
    <w:abstractNumId w:val="185"/>
  </w:num>
  <w:num w:numId="259">
    <w:abstractNumId w:val="147"/>
  </w:num>
  <w:num w:numId="260">
    <w:abstractNumId w:val="178"/>
  </w:num>
  <w:num w:numId="261">
    <w:abstractNumId w:val="57"/>
  </w:num>
  <w:num w:numId="262">
    <w:abstractNumId w:val="57"/>
  </w:num>
  <w:num w:numId="263">
    <w:abstractNumId w:val="157"/>
  </w:num>
  <w:num w:numId="264">
    <w:abstractNumId w:val="157"/>
  </w:num>
  <w:num w:numId="265">
    <w:abstractNumId w:val="157"/>
  </w:num>
  <w:num w:numId="266">
    <w:abstractNumId w:val="157"/>
  </w:num>
  <w:num w:numId="267">
    <w:abstractNumId w:val="157"/>
  </w:num>
  <w:num w:numId="268">
    <w:abstractNumId w:val="157"/>
  </w:num>
  <w:num w:numId="269">
    <w:abstractNumId w:val="57"/>
  </w:num>
  <w:num w:numId="270">
    <w:abstractNumId w:val="152"/>
  </w:num>
  <w:num w:numId="271">
    <w:abstractNumId w:val="182"/>
  </w:num>
  <w:num w:numId="272">
    <w:abstractNumId w:val="182"/>
  </w:num>
  <w:num w:numId="273">
    <w:abstractNumId w:val="43"/>
  </w:num>
  <w:num w:numId="274">
    <w:abstractNumId w:val="133"/>
  </w:num>
  <w:num w:numId="275">
    <w:abstractNumId w:val="182"/>
  </w:num>
  <w:num w:numId="276">
    <w:abstractNumId w:val="9"/>
  </w:num>
  <w:num w:numId="277">
    <w:abstractNumId w:val="38"/>
  </w:num>
  <w:num w:numId="278">
    <w:abstractNumId w:val="29"/>
  </w:num>
  <w:num w:numId="279">
    <w:abstractNumId w:val="104"/>
  </w:num>
  <w:num w:numId="280">
    <w:abstractNumId w:val="2"/>
  </w:num>
  <w:num w:numId="281">
    <w:abstractNumId w:val="182"/>
  </w:num>
  <w:num w:numId="282">
    <w:abstractNumId w:val="182"/>
  </w:num>
  <w:num w:numId="283">
    <w:abstractNumId w:val="182"/>
  </w:num>
  <w:num w:numId="284">
    <w:abstractNumId w:val="182"/>
  </w:num>
  <w:num w:numId="285">
    <w:abstractNumId w:val="164"/>
  </w:num>
  <w:num w:numId="286">
    <w:abstractNumId w:val="182"/>
  </w:num>
  <w:num w:numId="287">
    <w:abstractNumId w:val="158"/>
  </w:num>
  <w:num w:numId="288">
    <w:abstractNumId w:val="41"/>
  </w:num>
  <w:num w:numId="289">
    <w:abstractNumId w:val="137"/>
  </w:num>
  <w:num w:numId="290">
    <w:abstractNumId w:val="131"/>
  </w:num>
  <w:num w:numId="291">
    <w:abstractNumId w:val="94"/>
  </w:num>
  <w:num w:numId="292">
    <w:abstractNumId w:val="130"/>
  </w:num>
  <w:numIdMacAtCleanup w:val="2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i, Sunny">
    <w15:presenceInfo w15:providerId="AD" w15:userId="S-1-5-21-1707683060-1666451717-1840333726-24324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hideGrammaticalErrors/>
  <w:stylePaneFormatFilter w:val="3F01"/>
  <w:trackRevision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5925"/>
    <w:rsid w:val="00000244"/>
    <w:rsid w:val="0000143C"/>
    <w:rsid w:val="0000185F"/>
    <w:rsid w:val="00001E3D"/>
    <w:rsid w:val="00003F75"/>
    <w:rsid w:val="00004DA4"/>
    <w:rsid w:val="0000586F"/>
    <w:rsid w:val="0000693A"/>
    <w:rsid w:val="00010B01"/>
    <w:rsid w:val="00010F23"/>
    <w:rsid w:val="00011970"/>
    <w:rsid w:val="0001221C"/>
    <w:rsid w:val="000134DF"/>
    <w:rsid w:val="00013D86"/>
    <w:rsid w:val="00013E02"/>
    <w:rsid w:val="000143EA"/>
    <w:rsid w:val="000147DB"/>
    <w:rsid w:val="00015122"/>
    <w:rsid w:val="0001520A"/>
    <w:rsid w:val="00015C7E"/>
    <w:rsid w:val="000177A9"/>
    <w:rsid w:val="00017E89"/>
    <w:rsid w:val="0002143C"/>
    <w:rsid w:val="000218CD"/>
    <w:rsid w:val="00022755"/>
    <w:rsid w:val="000228D7"/>
    <w:rsid w:val="0002336F"/>
    <w:rsid w:val="0002356C"/>
    <w:rsid w:val="000236DF"/>
    <w:rsid w:val="00023E88"/>
    <w:rsid w:val="00024255"/>
    <w:rsid w:val="00025A65"/>
    <w:rsid w:val="00026C31"/>
    <w:rsid w:val="00027280"/>
    <w:rsid w:val="000279E6"/>
    <w:rsid w:val="00027B9A"/>
    <w:rsid w:val="00030439"/>
    <w:rsid w:val="0003065D"/>
    <w:rsid w:val="00030F88"/>
    <w:rsid w:val="0003155D"/>
    <w:rsid w:val="0003165C"/>
    <w:rsid w:val="000317FF"/>
    <w:rsid w:val="00031B09"/>
    <w:rsid w:val="000320A7"/>
    <w:rsid w:val="000322CB"/>
    <w:rsid w:val="000329FB"/>
    <w:rsid w:val="0003318E"/>
    <w:rsid w:val="00033EE9"/>
    <w:rsid w:val="000346A8"/>
    <w:rsid w:val="00035925"/>
    <w:rsid w:val="00036ECC"/>
    <w:rsid w:val="000432E4"/>
    <w:rsid w:val="00043348"/>
    <w:rsid w:val="00043715"/>
    <w:rsid w:val="00043D77"/>
    <w:rsid w:val="00045904"/>
    <w:rsid w:val="000461AD"/>
    <w:rsid w:val="000464FB"/>
    <w:rsid w:val="00047AB1"/>
    <w:rsid w:val="00051387"/>
    <w:rsid w:val="00052B1C"/>
    <w:rsid w:val="00052ED8"/>
    <w:rsid w:val="000570E4"/>
    <w:rsid w:val="000635DF"/>
    <w:rsid w:val="00064957"/>
    <w:rsid w:val="00065376"/>
    <w:rsid w:val="000674EB"/>
    <w:rsid w:val="00067CDF"/>
    <w:rsid w:val="00072D1F"/>
    <w:rsid w:val="000736F3"/>
    <w:rsid w:val="00074FBE"/>
    <w:rsid w:val="000754C0"/>
    <w:rsid w:val="000761CD"/>
    <w:rsid w:val="0008005C"/>
    <w:rsid w:val="00080A20"/>
    <w:rsid w:val="00080A8B"/>
    <w:rsid w:val="0008246B"/>
    <w:rsid w:val="00082615"/>
    <w:rsid w:val="00082645"/>
    <w:rsid w:val="0008346C"/>
    <w:rsid w:val="00083A09"/>
    <w:rsid w:val="00084A40"/>
    <w:rsid w:val="00084E22"/>
    <w:rsid w:val="0008532A"/>
    <w:rsid w:val="00086576"/>
    <w:rsid w:val="00086E54"/>
    <w:rsid w:val="000876FB"/>
    <w:rsid w:val="0009005E"/>
    <w:rsid w:val="000920CF"/>
    <w:rsid w:val="0009265B"/>
    <w:rsid w:val="00092857"/>
    <w:rsid w:val="00092CD6"/>
    <w:rsid w:val="00092DC8"/>
    <w:rsid w:val="00095293"/>
    <w:rsid w:val="000958CD"/>
    <w:rsid w:val="000A1CD7"/>
    <w:rsid w:val="000A20A9"/>
    <w:rsid w:val="000A48B1"/>
    <w:rsid w:val="000A54CE"/>
    <w:rsid w:val="000A5604"/>
    <w:rsid w:val="000A5667"/>
    <w:rsid w:val="000A5704"/>
    <w:rsid w:val="000B0129"/>
    <w:rsid w:val="000B0797"/>
    <w:rsid w:val="000B2A5E"/>
    <w:rsid w:val="000B3143"/>
    <w:rsid w:val="000B320E"/>
    <w:rsid w:val="000B3EA6"/>
    <w:rsid w:val="000B4860"/>
    <w:rsid w:val="000B4937"/>
    <w:rsid w:val="000B4FC5"/>
    <w:rsid w:val="000B514C"/>
    <w:rsid w:val="000B72C9"/>
    <w:rsid w:val="000B7822"/>
    <w:rsid w:val="000B7F97"/>
    <w:rsid w:val="000C0052"/>
    <w:rsid w:val="000C057D"/>
    <w:rsid w:val="000C0CC2"/>
    <w:rsid w:val="000C1148"/>
    <w:rsid w:val="000C2C7A"/>
    <w:rsid w:val="000C312D"/>
    <w:rsid w:val="000C3640"/>
    <w:rsid w:val="000C4D78"/>
    <w:rsid w:val="000C6B05"/>
    <w:rsid w:val="000C6CFC"/>
    <w:rsid w:val="000C6DD6"/>
    <w:rsid w:val="000C73D4"/>
    <w:rsid w:val="000C7924"/>
    <w:rsid w:val="000C7F3D"/>
    <w:rsid w:val="000D063A"/>
    <w:rsid w:val="000D07F3"/>
    <w:rsid w:val="000D1CE9"/>
    <w:rsid w:val="000D2CF3"/>
    <w:rsid w:val="000D339E"/>
    <w:rsid w:val="000D383A"/>
    <w:rsid w:val="000D3A3F"/>
    <w:rsid w:val="000D3D4C"/>
    <w:rsid w:val="000D4F51"/>
    <w:rsid w:val="000D5F7D"/>
    <w:rsid w:val="000D6EE1"/>
    <w:rsid w:val="000D718B"/>
    <w:rsid w:val="000E0C46"/>
    <w:rsid w:val="000E3624"/>
    <w:rsid w:val="000E5942"/>
    <w:rsid w:val="000E5B6F"/>
    <w:rsid w:val="000E651D"/>
    <w:rsid w:val="000E6D83"/>
    <w:rsid w:val="000E73F5"/>
    <w:rsid w:val="000E7840"/>
    <w:rsid w:val="000F030C"/>
    <w:rsid w:val="000F0427"/>
    <w:rsid w:val="000F0A34"/>
    <w:rsid w:val="000F0E2F"/>
    <w:rsid w:val="000F129C"/>
    <w:rsid w:val="000F2ACC"/>
    <w:rsid w:val="000F2BB7"/>
    <w:rsid w:val="000F2D13"/>
    <w:rsid w:val="000F326B"/>
    <w:rsid w:val="000F364E"/>
    <w:rsid w:val="000F47A8"/>
    <w:rsid w:val="000F4D6B"/>
    <w:rsid w:val="000F5F14"/>
    <w:rsid w:val="000F6470"/>
    <w:rsid w:val="000F727D"/>
    <w:rsid w:val="000F74A3"/>
    <w:rsid w:val="000F7C36"/>
    <w:rsid w:val="00101798"/>
    <w:rsid w:val="00101F50"/>
    <w:rsid w:val="0010213F"/>
    <w:rsid w:val="001025ED"/>
    <w:rsid w:val="001037AD"/>
    <w:rsid w:val="00104EAD"/>
    <w:rsid w:val="001056DE"/>
    <w:rsid w:val="00105908"/>
    <w:rsid w:val="00106B60"/>
    <w:rsid w:val="00107020"/>
    <w:rsid w:val="001074F4"/>
    <w:rsid w:val="00107B67"/>
    <w:rsid w:val="0011009A"/>
    <w:rsid w:val="00110978"/>
    <w:rsid w:val="001110DA"/>
    <w:rsid w:val="00111643"/>
    <w:rsid w:val="00111EFE"/>
    <w:rsid w:val="001124C0"/>
    <w:rsid w:val="00112E39"/>
    <w:rsid w:val="001137DA"/>
    <w:rsid w:val="00113C83"/>
    <w:rsid w:val="00114320"/>
    <w:rsid w:val="0011457F"/>
    <w:rsid w:val="0011466F"/>
    <w:rsid w:val="00114A9A"/>
    <w:rsid w:val="00117046"/>
    <w:rsid w:val="001170C0"/>
    <w:rsid w:val="001209C6"/>
    <w:rsid w:val="00121884"/>
    <w:rsid w:val="0012219F"/>
    <w:rsid w:val="00122C27"/>
    <w:rsid w:val="00122FEA"/>
    <w:rsid w:val="0012432D"/>
    <w:rsid w:val="00126D28"/>
    <w:rsid w:val="00130849"/>
    <w:rsid w:val="00130B08"/>
    <w:rsid w:val="00130FD7"/>
    <w:rsid w:val="0013175F"/>
    <w:rsid w:val="001336B0"/>
    <w:rsid w:val="001343AE"/>
    <w:rsid w:val="00135EF0"/>
    <w:rsid w:val="00136DB9"/>
    <w:rsid w:val="001424A2"/>
    <w:rsid w:val="001425CD"/>
    <w:rsid w:val="00143527"/>
    <w:rsid w:val="001436DE"/>
    <w:rsid w:val="00144756"/>
    <w:rsid w:val="001463DE"/>
    <w:rsid w:val="00146DD6"/>
    <w:rsid w:val="0015021D"/>
    <w:rsid w:val="001504ED"/>
    <w:rsid w:val="001509DF"/>
    <w:rsid w:val="00151128"/>
    <w:rsid w:val="001512B4"/>
    <w:rsid w:val="00151319"/>
    <w:rsid w:val="00151D25"/>
    <w:rsid w:val="00152ACD"/>
    <w:rsid w:val="00156336"/>
    <w:rsid w:val="00160EF0"/>
    <w:rsid w:val="00160FA1"/>
    <w:rsid w:val="001620A5"/>
    <w:rsid w:val="0016235F"/>
    <w:rsid w:val="001628C1"/>
    <w:rsid w:val="00162D21"/>
    <w:rsid w:val="00162EAF"/>
    <w:rsid w:val="00163DE7"/>
    <w:rsid w:val="00164CAA"/>
    <w:rsid w:val="00164E53"/>
    <w:rsid w:val="0016699D"/>
    <w:rsid w:val="00166DCA"/>
    <w:rsid w:val="00166E63"/>
    <w:rsid w:val="001677DD"/>
    <w:rsid w:val="0017023C"/>
    <w:rsid w:val="00170C74"/>
    <w:rsid w:val="00173AD6"/>
    <w:rsid w:val="00173EDB"/>
    <w:rsid w:val="00173F14"/>
    <w:rsid w:val="00175159"/>
    <w:rsid w:val="00175730"/>
    <w:rsid w:val="00175736"/>
    <w:rsid w:val="00176208"/>
    <w:rsid w:val="00176CFA"/>
    <w:rsid w:val="001771C4"/>
    <w:rsid w:val="00177295"/>
    <w:rsid w:val="00177A7E"/>
    <w:rsid w:val="00180147"/>
    <w:rsid w:val="00180186"/>
    <w:rsid w:val="00180832"/>
    <w:rsid w:val="001817F5"/>
    <w:rsid w:val="0018211B"/>
    <w:rsid w:val="0018319D"/>
    <w:rsid w:val="00184017"/>
    <w:rsid w:val="001840D3"/>
    <w:rsid w:val="00184BCC"/>
    <w:rsid w:val="00184BF9"/>
    <w:rsid w:val="00185F76"/>
    <w:rsid w:val="00186866"/>
    <w:rsid w:val="001900F8"/>
    <w:rsid w:val="00190B65"/>
    <w:rsid w:val="00191258"/>
    <w:rsid w:val="00192027"/>
    <w:rsid w:val="00192680"/>
    <w:rsid w:val="00193037"/>
    <w:rsid w:val="00193A2C"/>
    <w:rsid w:val="00194317"/>
    <w:rsid w:val="0019434A"/>
    <w:rsid w:val="001958A1"/>
    <w:rsid w:val="0019683E"/>
    <w:rsid w:val="00196A14"/>
    <w:rsid w:val="001971C4"/>
    <w:rsid w:val="00197883"/>
    <w:rsid w:val="00197F88"/>
    <w:rsid w:val="00197FBE"/>
    <w:rsid w:val="001A0EDA"/>
    <w:rsid w:val="001A112B"/>
    <w:rsid w:val="001A11EE"/>
    <w:rsid w:val="001A224A"/>
    <w:rsid w:val="001A288E"/>
    <w:rsid w:val="001A2BD6"/>
    <w:rsid w:val="001A2C98"/>
    <w:rsid w:val="001A4A3D"/>
    <w:rsid w:val="001A5919"/>
    <w:rsid w:val="001A5930"/>
    <w:rsid w:val="001B019E"/>
    <w:rsid w:val="001B12E2"/>
    <w:rsid w:val="001B1374"/>
    <w:rsid w:val="001B16C4"/>
    <w:rsid w:val="001B2419"/>
    <w:rsid w:val="001B276B"/>
    <w:rsid w:val="001B2934"/>
    <w:rsid w:val="001B2D8E"/>
    <w:rsid w:val="001B2F54"/>
    <w:rsid w:val="001B3317"/>
    <w:rsid w:val="001B3916"/>
    <w:rsid w:val="001B3C28"/>
    <w:rsid w:val="001B3FBB"/>
    <w:rsid w:val="001B5DC6"/>
    <w:rsid w:val="001B69BD"/>
    <w:rsid w:val="001B6DC2"/>
    <w:rsid w:val="001B7CD2"/>
    <w:rsid w:val="001B7E54"/>
    <w:rsid w:val="001B7E9A"/>
    <w:rsid w:val="001C0B70"/>
    <w:rsid w:val="001C149C"/>
    <w:rsid w:val="001C1760"/>
    <w:rsid w:val="001C1BAC"/>
    <w:rsid w:val="001C1DA2"/>
    <w:rsid w:val="001C1EB3"/>
    <w:rsid w:val="001C21AC"/>
    <w:rsid w:val="001C2557"/>
    <w:rsid w:val="001C3D39"/>
    <w:rsid w:val="001C4030"/>
    <w:rsid w:val="001C47BA"/>
    <w:rsid w:val="001C4983"/>
    <w:rsid w:val="001C59EA"/>
    <w:rsid w:val="001C5DE4"/>
    <w:rsid w:val="001C698B"/>
    <w:rsid w:val="001D2A71"/>
    <w:rsid w:val="001D312D"/>
    <w:rsid w:val="001D3968"/>
    <w:rsid w:val="001D3C3C"/>
    <w:rsid w:val="001D406C"/>
    <w:rsid w:val="001D4128"/>
    <w:rsid w:val="001D41EE"/>
    <w:rsid w:val="001D438C"/>
    <w:rsid w:val="001D4D78"/>
    <w:rsid w:val="001D5277"/>
    <w:rsid w:val="001D57D6"/>
    <w:rsid w:val="001D5CAE"/>
    <w:rsid w:val="001D6285"/>
    <w:rsid w:val="001D64D4"/>
    <w:rsid w:val="001D67FD"/>
    <w:rsid w:val="001D7CA6"/>
    <w:rsid w:val="001E0380"/>
    <w:rsid w:val="001E13B1"/>
    <w:rsid w:val="001E2253"/>
    <w:rsid w:val="001E27F5"/>
    <w:rsid w:val="001E2BCF"/>
    <w:rsid w:val="001E2E39"/>
    <w:rsid w:val="001E33FA"/>
    <w:rsid w:val="001E509B"/>
    <w:rsid w:val="001E5472"/>
    <w:rsid w:val="001E56DF"/>
    <w:rsid w:val="001E5F6A"/>
    <w:rsid w:val="001E5FCB"/>
    <w:rsid w:val="001E6E5B"/>
    <w:rsid w:val="001E706C"/>
    <w:rsid w:val="001E73EA"/>
    <w:rsid w:val="001E75D2"/>
    <w:rsid w:val="001E794F"/>
    <w:rsid w:val="001F0304"/>
    <w:rsid w:val="001F14CF"/>
    <w:rsid w:val="001F31A7"/>
    <w:rsid w:val="001F33AA"/>
    <w:rsid w:val="001F3A19"/>
    <w:rsid w:val="001F5249"/>
    <w:rsid w:val="00201053"/>
    <w:rsid w:val="002013C4"/>
    <w:rsid w:val="00201FAB"/>
    <w:rsid w:val="00203AC1"/>
    <w:rsid w:val="0020486D"/>
    <w:rsid w:val="00204883"/>
    <w:rsid w:val="002048C8"/>
    <w:rsid w:val="00205460"/>
    <w:rsid w:val="00205B87"/>
    <w:rsid w:val="00205E8C"/>
    <w:rsid w:val="00207048"/>
    <w:rsid w:val="002075E6"/>
    <w:rsid w:val="00207B61"/>
    <w:rsid w:val="002112D0"/>
    <w:rsid w:val="00211312"/>
    <w:rsid w:val="00212F9C"/>
    <w:rsid w:val="00213B25"/>
    <w:rsid w:val="00213C2D"/>
    <w:rsid w:val="0021580F"/>
    <w:rsid w:val="002160F2"/>
    <w:rsid w:val="00216E83"/>
    <w:rsid w:val="00217782"/>
    <w:rsid w:val="002204BD"/>
    <w:rsid w:val="00220961"/>
    <w:rsid w:val="00220F1C"/>
    <w:rsid w:val="00221751"/>
    <w:rsid w:val="00222882"/>
    <w:rsid w:val="002228DA"/>
    <w:rsid w:val="002244C3"/>
    <w:rsid w:val="002264DF"/>
    <w:rsid w:val="00226CEC"/>
    <w:rsid w:val="0022789A"/>
    <w:rsid w:val="0022798A"/>
    <w:rsid w:val="0023035E"/>
    <w:rsid w:val="0023345A"/>
    <w:rsid w:val="002335A8"/>
    <w:rsid w:val="00233F28"/>
    <w:rsid w:val="00233F99"/>
    <w:rsid w:val="00234467"/>
    <w:rsid w:val="00236A10"/>
    <w:rsid w:val="00236B59"/>
    <w:rsid w:val="00237D8D"/>
    <w:rsid w:val="00237E07"/>
    <w:rsid w:val="00240331"/>
    <w:rsid w:val="00241DA2"/>
    <w:rsid w:val="002436BE"/>
    <w:rsid w:val="0024394D"/>
    <w:rsid w:val="00244C2C"/>
    <w:rsid w:val="00245579"/>
    <w:rsid w:val="00247290"/>
    <w:rsid w:val="00247FEE"/>
    <w:rsid w:val="00250E7D"/>
    <w:rsid w:val="00251423"/>
    <w:rsid w:val="0025157B"/>
    <w:rsid w:val="0025182B"/>
    <w:rsid w:val="0025276A"/>
    <w:rsid w:val="00252A2B"/>
    <w:rsid w:val="002541BF"/>
    <w:rsid w:val="00254450"/>
    <w:rsid w:val="00254EA7"/>
    <w:rsid w:val="002565D5"/>
    <w:rsid w:val="0025799D"/>
    <w:rsid w:val="002608BC"/>
    <w:rsid w:val="002622C0"/>
    <w:rsid w:val="00263556"/>
    <w:rsid w:val="00265663"/>
    <w:rsid w:val="00267403"/>
    <w:rsid w:val="00271C7C"/>
    <w:rsid w:val="0027210D"/>
    <w:rsid w:val="002729E9"/>
    <w:rsid w:val="002731BC"/>
    <w:rsid w:val="0027462A"/>
    <w:rsid w:val="002750C7"/>
    <w:rsid w:val="0027638F"/>
    <w:rsid w:val="00276458"/>
    <w:rsid w:val="00276D21"/>
    <w:rsid w:val="002776CE"/>
    <w:rsid w:val="002778AE"/>
    <w:rsid w:val="00277CBD"/>
    <w:rsid w:val="00280049"/>
    <w:rsid w:val="0028065F"/>
    <w:rsid w:val="002812E3"/>
    <w:rsid w:val="00281305"/>
    <w:rsid w:val="0028269A"/>
    <w:rsid w:val="00282BE9"/>
    <w:rsid w:val="00283590"/>
    <w:rsid w:val="00283D79"/>
    <w:rsid w:val="00283F59"/>
    <w:rsid w:val="00284245"/>
    <w:rsid w:val="0028500E"/>
    <w:rsid w:val="002850EC"/>
    <w:rsid w:val="00285C7A"/>
    <w:rsid w:val="00285DAA"/>
    <w:rsid w:val="00286973"/>
    <w:rsid w:val="002871F5"/>
    <w:rsid w:val="002901EB"/>
    <w:rsid w:val="00290316"/>
    <w:rsid w:val="00290BFD"/>
    <w:rsid w:val="00290F2C"/>
    <w:rsid w:val="0029106E"/>
    <w:rsid w:val="00292E94"/>
    <w:rsid w:val="002932ED"/>
    <w:rsid w:val="00294E70"/>
    <w:rsid w:val="00295163"/>
    <w:rsid w:val="00295A6A"/>
    <w:rsid w:val="00295C5F"/>
    <w:rsid w:val="00296991"/>
    <w:rsid w:val="00297257"/>
    <w:rsid w:val="002A01D3"/>
    <w:rsid w:val="002A1924"/>
    <w:rsid w:val="002A1EA8"/>
    <w:rsid w:val="002A1F04"/>
    <w:rsid w:val="002A1F67"/>
    <w:rsid w:val="002A40A1"/>
    <w:rsid w:val="002A58DB"/>
    <w:rsid w:val="002A59B5"/>
    <w:rsid w:val="002A5D83"/>
    <w:rsid w:val="002A61D1"/>
    <w:rsid w:val="002A62E7"/>
    <w:rsid w:val="002A6D11"/>
    <w:rsid w:val="002A7420"/>
    <w:rsid w:val="002A76F4"/>
    <w:rsid w:val="002A7D0A"/>
    <w:rsid w:val="002B0696"/>
    <w:rsid w:val="002B0F12"/>
    <w:rsid w:val="002B1077"/>
    <w:rsid w:val="002B1308"/>
    <w:rsid w:val="002B1E73"/>
    <w:rsid w:val="002B204A"/>
    <w:rsid w:val="002B3346"/>
    <w:rsid w:val="002B3464"/>
    <w:rsid w:val="002B39F5"/>
    <w:rsid w:val="002B3B64"/>
    <w:rsid w:val="002B4554"/>
    <w:rsid w:val="002B5BB5"/>
    <w:rsid w:val="002C100E"/>
    <w:rsid w:val="002C4A0C"/>
    <w:rsid w:val="002C72D8"/>
    <w:rsid w:val="002C72DC"/>
    <w:rsid w:val="002C7AE1"/>
    <w:rsid w:val="002D11FA"/>
    <w:rsid w:val="002D32E6"/>
    <w:rsid w:val="002D3747"/>
    <w:rsid w:val="002D429E"/>
    <w:rsid w:val="002D4556"/>
    <w:rsid w:val="002D6485"/>
    <w:rsid w:val="002D67C6"/>
    <w:rsid w:val="002D70F8"/>
    <w:rsid w:val="002D7399"/>
    <w:rsid w:val="002D78B6"/>
    <w:rsid w:val="002E0DDF"/>
    <w:rsid w:val="002E0EA0"/>
    <w:rsid w:val="002E1582"/>
    <w:rsid w:val="002E18EC"/>
    <w:rsid w:val="002E2205"/>
    <w:rsid w:val="002E2644"/>
    <w:rsid w:val="002E2906"/>
    <w:rsid w:val="002E363B"/>
    <w:rsid w:val="002E3EFB"/>
    <w:rsid w:val="002E52DF"/>
    <w:rsid w:val="002E5635"/>
    <w:rsid w:val="002E576E"/>
    <w:rsid w:val="002E5EEA"/>
    <w:rsid w:val="002E64C3"/>
    <w:rsid w:val="002E6857"/>
    <w:rsid w:val="002E6A2C"/>
    <w:rsid w:val="002F01C3"/>
    <w:rsid w:val="002F0582"/>
    <w:rsid w:val="002F12A2"/>
    <w:rsid w:val="002F1360"/>
    <w:rsid w:val="002F1D8C"/>
    <w:rsid w:val="002F1D9C"/>
    <w:rsid w:val="002F21DA"/>
    <w:rsid w:val="002F2439"/>
    <w:rsid w:val="002F319B"/>
    <w:rsid w:val="002F349D"/>
    <w:rsid w:val="002F3A6B"/>
    <w:rsid w:val="002F5033"/>
    <w:rsid w:val="002F53A8"/>
    <w:rsid w:val="002F5467"/>
    <w:rsid w:val="00301ACA"/>
    <w:rsid w:val="00301BD4"/>
    <w:rsid w:val="00301F39"/>
    <w:rsid w:val="00303BD0"/>
    <w:rsid w:val="00304318"/>
    <w:rsid w:val="00304A82"/>
    <w:rsid w:val="00304D39"/>
    <w:rsid w:val="0030542E"/>
    <w:rsid w:val="00305478"/>
    <w:rsid w:val="0030664E"/>
    <w:rsid w:val="003068C0"/>
    <w:rsid w:val="00307107"/>
    <w:rsid w:val="00307612"/>
    <w:rsid w:val="0030767C"/>
    <w:rsid w:val="003115FD"/>
    <w:rsid w:val="0031191B"/>
    <w:rsid w:val="00311E2F"/>
    <w:rsid w:val="0031228C"/>
    <w:rsid w:val="00312755"/>
    <w:rsid w:val="00312873"/>
    <w:rsid w:val="00313F0E"/>
    <w:rsid w:val="00314E39"/>
    <w:rsid w:val="003150FC"/>
    <w:rsid w:val="00315B07"/>
    <w:rsid w:val="00315E49"/>
    <w:rsid w:val="003161E6"/>
    <w:rsid w:val="00316844"/>
    <w:rsid w:val="00317604"/>
    <w:rsid w:val="0032134C"/>
    <w:rsid w:val="0032190E"/>
    <w:rsid w:val="00321B13"/>
    <w:rsid w:val="00322CBE"/>
    <w:rsid w:val="00324790"/>
    <w:rsid w:val="00325926"/>
    <w:rsid w:val="003263E3"/>
    <w:rsid w:val="003266DB"/>
    <w:rsid w:val="00326B93"/>
    <w:rsid w:val="003277A1"/>
    <w:rsid w:val="00327A8A"/>
    <w:rsid w:val="0033099B"/>
    <w:rsid w:val="00330BBC"/>
    <w:rsid w:val="00330D9C"/>
    <w:rsid w:val="0033123A"/>
    <w:rsid w:val="003318A3"/>
    <w:rsid w:val="00332207"/>
    <w:rsid w:val="00333782"/>
    <w:rsid w:val="0033474B"/>
    <w:rsid w:val="00335670"/>
    <w:rsid w:val="003359F7"/>
    <w:rsid w:val="00335EB0"/>
    <w:rsid w:val="00336226"/>
    <w:rsid w:val="00336610"/>
    <w:rsid w:val="00336D90"/>
    <w:rsid w:val="00336E10"/>
    <w:rsid w:val="00336FC4"/>
    <w:rsid w:val="00337456"/>
    <w:rsid w:val="00337FDA"/>
    <w:rsid w:val="00340E40"/>
    <w:rsid w:val="003411F7"/>
    <w:rsid w:val="00341566"/>
    <w:rsid w:val="00342ADB"/>
    <w:rsid w:val="0034361C"/>
    <w:rsid w:val="00343F73"/>
    <w:rsid w:val="00344086"/>
    <w:rsid w:val="003442F7"/>
    <w:rsid w:val="00345060"/>
    <w:rsid w:val="0034534B"/>
    <w:rsid w:val="00345C4F"/>
    <w:rsid w:val="00345D0C"/>
    <w:rsid w:val="00346503"/>
    <w:rsid w:val="00346F20"/>
    <w:rsid w:val="003478C8"/>
    <w:rsid w:val="00350D67"/>
    <w:rsid w:val="00351644"/>
    <w:rsid w:val="0035323B"/>
    <w:rsid w:val="00353A8F"/>
    <w:rsid w:val="00356C95"/>
    <w:rsid w:val="0035701F"/>
    <w:rsid w:val="003574D1"/>
    <w:rsid w:val="00357CD0"/>
    <w:rsid w:val="00360546"/>
    <w:rsid w:val="003609D2"/>
    <w:rsid w:val="003620BA"/>
    <w:rsid w:val="00362A78"/>
    <w:rsid w:val="0036371F"/>
    <w:rsid w:val="003637B5"/>
    <w:rsid w:val="00363F22"/>
    <w:rsid w:val="003642A6"/>
    <w:rsid w:val="00364CD5"/>
    <w:rsid w:val="00365963"/>
    <w:rsid w:val="0036610E"/>
    <w:rsid w:val="00366286"/>
    <w:rsid w:val="00366C09"/>
    <w:rsid w:val="00367B80"/>
    <w:rsid w:val="003707BC"/>
    <w:rsid w:val="00370C72"/>
    <w:rsid w:val="003722A0"/>
    <w:rsid w:val="003723AE"/>
    <w:rsid w:val="00373319"/>
    <w:rsid w:val="00373500"/>
    <w:rsid w:val="00373501"/>
    <w:rsid w:val="00373C00"/>
    <w:rsid w:val="00375564"/>
    <w:rsid w:val="00375C37"/>
    <w:rsid w:val="00376725"/>
    <w:rsid w:val="0037678A"/>
    <w:rsid w:val="00376BB3"/>
    <w:rsid w:val="00376F28"/>
    <w:rsid w:val="00377C95"/>
    <w:rsid w:val="00380190"/>
    <w:rsid w:val="00381EA0"/>
    <w:rsid w:val="003821B1"/>
    <w:rsid w:val="00382315"/>
    <w:rsid w:val="00383109"/>
    <w:rsid w:val="00383191"/>
    <w:rsid w:val="00383AAF"/>
    <w:rsid w:val="00383AC4"/>
    <w:rsid w:val="00386255"/>
    <w:rsid w:val="00386DED"/>
    <w:rsid w:val="0038714A"/>
    <w:rsid w:val="00387788"/>
    <w:rsid w:val="00387BE1"/>
    <w:rsid w:val="003912E7"/>
    <w:rsid w:val="00393477"/>
    <w:rsid w:val="00393947"/>
    <w:rsid w:val="00394301"/>
    <w:rsid w:val="00395551"/>
    <w:rsid w:val="003955EC"/>
    <w:rsid w:val="00395E45"/>
    <w:rsid w:val="003962B2"/>
    <w:rsid w:val="003A039D"/>
    <w:rsid w:val="003A04A7"/>
    <w:rsid w:val="003A2275"/>
    <w:rsid w:val="003A2DF8"/>
    <w:rsid w:val="003A34E2"/>
    <w:rsid w:val="003A6A4F"/>
    <w:rsid w:val="003A7088"/>
    <w:rsid w:val="003B00DF"/>
    <w:rsid w:val="003B01D7"/>
    <w:rsid w:val="003B0F8B"/>
    <w:rsid w:val="003B1275"/>
    <w:rsid w:val="003B1778"/>
    <w:rsid w:val="003B18C1"/>
    <w:rsid w:val="003B1E5A"/>
    <w:rsid w:val="003B23BB"/>
    <w:rsid w:val="003B29B7"/>
    <w:rsid w:val="003B3CC4"/>
    <w:rsid w:val="003B44D2"/>
    <w:rsid w:val="003B4A71"/>
    <w:rsid w:val="003B5144"/>
    <w:rsid w:val="003B51C2"/>
    <w:rsid w:val="003B60BD"/>
    <w:rsid w:val="003B60FD"/>
    <w:rsid w:val="003B67E7"/>
    <w:rsid w:val="003B68F0"/>
    <w:rsid w:val="003B6AFB"/>
    <w:rsid w:val="003C0C85"/>
    <w:rsid w:val="003C11AB"/>
    <w:rsid w:val="003C11CB"/>
    <w:rsid w:val="003C192D"/>
    <w:rsid w:val="003C21BD"/>
    <w:rsid w:val="003C272D"/>
    <w:rsid w:val="003C32A4"/>
    <w:rsid w:val="003C38FB"/>
    <w:rsid w:val="003C3B43"/>
    <w:rsid w:val="003C62DF"/>
    <w:rsid w:val="003C63EC"/>
    <w:rsid w:val="003C6422"/>
    <w:rsid w:val="003C6615"/>
    <w:rsid w:val="003C6A2D"/>
    <w:rsid w:val="003C72F6"/>
    <w:rsid w:val="003C75F3"/>
    <w:rsid w:val="003C78A3"/>
    <w:rsid w:val="003C7AC0"/>
    <w:rsid w:val="003D01E1"/>
    <w:rsid w:val="003D053B"/>
    <w:rsid w:val="003D1660"/>
    <w:rsid w:val="003D1D79"/>
    <w:rsid w:val="003D2100"/>
    <w:rsid w:val="003D3FD0"/>
    <w:rsid w:val="003D4B69"/>
    <w:rsid w:val="003D509B"/>
    <w:rsid w:val="003D600D"/>
    <w:rsid w:val="003D6830"/>
    <w:rsid w:val="003D7312"/>
    <w:rsid w:val="003D732C"/>
    <w:rsid w:val="003D79CA"/>
    <w:rsid w:val="003D7ABD"/>
    <w:rsid w:val="003E1434"/>
    <w:rsid w:val="003E1867"/>
    <w:rsid w:val="003E1E2A"/>
    <w:rsid w:val="003E22EC"/>
    <w:rsid w:val="003E2B3D"/>
    <w:rsid w:val="003E359B"/>
    <w:rsid w:val="003E5729"/>
    <w:rsid w:val="003E6F66"/>
    <w:rsid w:val="003F0213"/>
    <w:rsid w:val="003F043E"/>
    <w:rsid w:val="003F074C"/>
    <w:rsid w:val="003F0AE8"/>
    <w:rsid w:val="003F1909"/>
    <w:rsid w:val="003F24D2"/>
    <w:rsid w:val="003F3116"/>
    <w:rsid w:val="003F3D96"/>
    <w:rsid w:val="003F420D"/>
    <w:rsid w:val="003F4622"/>
    <w:rsid w:val="003F4E78"/>
    <w:rsid w:val="003F4EE0"/>
    <w:rsid w:val="003F6945"/>
    <w:rsid w:val="004007C2"/>
    <w:rsid w:val="0040186A"/>
    <w:rsid w:val="00402153"/>
    <w:rsid w:val="00402FC1"/>
    <w:rsid w:val="0040417B"/>
    <w:rsid w:val="00405234"/>
    <w:rsid w:val="00407E39"/>
    <w:rsid w:val="004100EF"/>
    <w:rsid w:val="004115E0"/>
    <w:rsid w:val="004119C5"/>
    <w:rsid w:val="0041250D"/>
    <w:rsid w:val="0041259A"/>
    <w:rsid w:val="00414D15"/>
    <w:rsid w:val="00414E59"/>
    <w:rsid w:val="00415671"/>
    <w:rsid w:val="00416434"/>
    <w:rsid w:val="00416F23"/>
    <w:rsid w:val="00417FA4"/>
    <w:rsid w:val="004201E3"/>
    <w:rsid w:val="00421016"/>
    <w:rsid w:val="0042189A"/>
    <w:rsid w:val="00421990"/>
    <w:rsid w:val="00421C6B"/>
    <w:rsid w:val="004243BC"/>
    <w:rsid w:val="00425082"/>
    <w:rsid w:val="00426532"/>
    <w:rsid w:val="004266F4"/>
    <w:rsid w:val="00426CE8"/>
    <w:rsid w:val="004313AD"/>
    <w:rsid w:val="00431DEB"/>
    <w:rsid w:val="0043219C"/>
    <w:rsid w:val="0043379A"/>
    <w:rsid w:val="004341B7"/>
    <w:rsid w:val="00434BC4"/>
    <w:rsid w:val="0043634F"/>
    <w:rsid w:val="004367D5"/>
    <w:rsid w:val="00437290"/>
    <w:rsid w:val="004373F1"/>
    <w:rsid w:val="004405A1"/>
    <w:rsid w:val="00440DF1"/>
    <w:rsid w:val="004421A9"/>
    <w:rsid w:val="00442A61"/>
    <w:rsid w:val="00442D26"/>
    <w:rsid w:val="0044406C"/>
    <w:rsid w:val="00444665"/>
    <w:rsid w:val="004450B4"/>
    <w:rsid w:val="0044513C"/>
    <w:rsid w:val="00446767"/>
    <w:rsid w:val="00446B29"/>
    <w:rsid w:val="0044710F"/>
    <w:rsid w:val="0044798B"/>
    <w:rsid w:val="00447ED8"/>
    <w:rsid w:val="00450CA8"/>
    <w:rsid w:val="00450E51"/>
    <w:rsid w:val="00452B0F"/>
    <w:rsid w:val="00452F18"/>
    <w:rsid w:val="00453F9A"/>
    <w:rsid w:val="00454738"/>
    <w:rsid w:val="004556B2"/>
    <w:rsid w:val="0045689D"/>
    <w:rsid w:val="00461837"/>
    <w:rsid w:val="00461AF5"/>
    <w:rsid w:val="0046216A"/>
    <w:rsid w:val="00462486"/>
    <w:rsid w:val="0046286A"/>
    <w:rsid w:val="00462B27"/>
    <w:rsid w:val="00463925"/>
    <w:rsid w:val="00463CEA"/>
    <w:rsid w:val="00463D06"/>
    <w:rsid w:val="004640AF"/>
    <w:rsid w:val="0046461B"/>
    <w:rsid w:val="0046530F"/>
    <w:rsid w:val="00467A9E"/>
    <w:rsid w:val="004704A0"/>
    <w:rsid w:val="00470603"/>
    <w:rsid w:val="004706FB"/>
    <w:rsid w:val="0047136C"/>
    <w:rsid w:val="00471E91"/>
    <w:rsid w:val="00474389"/>
    <w:rsid w:val="00474675"/>
    <w:rsid w:val="0047470C"/>
    <w:rsid w:val="00474E6B"/>
    <w:rsid w:val="00475425"/>
    <w:rsid w:val="0047565F"/>
    <w:rsid w:val="00475744"/>
    <w:rsid w:val="00475BF1"/>
    <w:rsid w:val="00476174"/>
    <w:rsid w:val="00476AE6"/>
    <w:rsid w:val="00476EE0"/>
    <w:rsid w:val="00477049"/>
    <w:rsid w:val="00477EDB"/>
    <w:rsid w:val="00480475"/>
    <w:rsid w:val="00480E32"/>
    <w:rsid w:val="00481387"/>
    <w:rsid w:val="00481A3B"/>
    <w:rsid w:val="00482988"/>
    <w:rsid w:val="00484136"/>
    <w:rsid w:val="0048446D"/>
    <w:rsid w:val="0049091E"/>
    <w:rsid w:val="00491AAD"/>
    <w:rsid w:val="00491B94"/>
    <w:rsid w:val="0049363C"/>
    <w:rsid w:val="0049372C"/>
    <w:rsid w:val="00493E9E"/>
    <w:rsid w:val="00494014"/>
    <w:rsid w:val="004949D2"/>
    <w:rsid w:val="00494B23"/>
    <w:rsid w:val="00496024"/>
    <w:rsid w:val="00496A1F"/>
    <w:rsid w:val="00497052"/>
    <w:rsid w:val="004A0348"/>
    <w:rsid w:val="004A0386"/>
    <w:rsid w:val="004A1C38"/>
    <w:rsid w:val="004A35F9"/>
    <w:rsid w:val="004A471A"/>
    <w:rsid w:val="004A4B9E"/>
    <w:rsid w:val="004A4CCB"/>
    <w:rsid w:val="004A50CE"/>
    <w:rsid w:val="004A5191"/>
    <w:rsid w:val="004A78DA"/>
    <w:rsid w:val="004B011D"/>
    <w:rsid w:val="004B0C30"/>
    <w:rsid w:val="004B192C"/>
    <w:rsid w:val="004B24C1"/>
    <w:rsid w:val="004B255A"/>
    <w:rsid w:val="004B28EC"/>
    <w:rsid w:val="004B2CBA"/>
    <w:rsid w:val="004B3260"/>
    <w:rsid w:val="004B33B7"/>
    <w:rsid w:val="004B3A41"/>
    <w:rsid w:val="004B3CAD"/>
    <w:rsid w:val="004B43D0"/>
    <w:rsid w:val="004B670C"/>
    <w:rsid w:val="004B6D83"/>
    <w:rsid w:val="004B7E4D"/>
    <w:rsid w:val="004C13EF"/>
    <w:rsid w:val="004C1D17"/>
    <w:rsid w:val="004C292F"/>
    <w:rsid w:val="004C2CD1"/>
    <w:rsid w:val="004C2F60"/>
    <w:rsid w:val="004C4741"/>
    <w:rsid w:val="004C498E"/>
    <w:rsid w:val="004C4BD2"/>
    <w:rsid w:val="004C61B0"/>
    <w:rsid w:val="004C69DD"/>
    <w:rsid w:val="004C7499"/>
    <w:rsid w:val="004C74DE"/>
    <w:rsid w:val="004C7F67"/>
    <w:rsid w:val="004D07FF"/>
    <w:rsid w:val="004D40AC"/>
    <w:rsid w:val="004D43F7"/>
    <w:rsid w:val="004D5786"/>
    <w:rsid w:val="004D5B95"/>
    <w:rsid w:val="004D6973"/>
    <w:rsid w:val="004E0C3C"/>
    <w:rsid w:val="004E2191"/>
    <w:rsid w:val="004E2C42"/>
    <w:rsid w:val="004E3615"/>
    <w:rsid w:val="004E455C"/>
    <w:rsid w:val="004E4935"/>
    <w:rsid w:val="004E52A8"/>
    <w:rsid w:val="004E5EDD"/>
    <w:rsid w:val="004E6CD5"/>
    <w:rsid w:val="004E7A2E"/>
    <w:rsid w:val="004F22E9"/>
    <w:rsid w:val="004F3D9F"/>
    <w:rsid w:val="004F4CF0"/>
    <w:rsid w:val="004F5307"/>
    <w:rsid w:val="004F6621"/>
    <w:rsid w:val="004F7E1B"/>
    <w:rsid w:val="00500858"/>
    <w:rsid w:val="005009C2"/>
    <w:rsid w:val="00500A32"/>
    <w:rsid w:val="00500A79"/>
    <w:rsid w:val="00500ED2"/>
    <w:rsid w:val="00502DCC"/>
    <w:rsid w:val="0050399D"/>
    <w:rsid w:val="00504651"/>
    <w:rsid w:val="005056E6"/>
    <w:rsid w:val="005057F3"/>
    <w:rsid w:val="0050606B"/>
    <w:rsid w:val="00510280"/>
    <w:rsid w:val="00510925"/>
    <w:rsid w:val="00510E3E"/>
    <w:rsid w:val="00513D73"/>
    <w:rsid w:val="00514A43"/>
    <w:rsid w:val="00514ACF"/>
    <w:rsid w:val="005156EE"/>
    <w:rsid w:val="005174E5"/>
    <w:rsid w:val="00517A11"/>
    <w:rsid w:val="00517F55"/>
    <w:rsid w:val="0052074F"/>
    <w:rsid w:val="00520A4F"/>
    <w:rsid w:val="00520F3B"/>
    <w:rsid w:val="0052204B"/>
    <w:rsid w:val="00522393"/>
    <w:rsid w:val="00522620"/>
    <w:rsid w:val="00524877"/>
    <w:rsid w:val="00525656"/>
    <w:rsid w:val="005257E7"/>
    <w:rsid w:val="00525EDE"/>
    <w:rsid w:val="00525FDD"/>
    <w:rsid w:val="005262EA"/>
    <w:rsid w:val="00526B5E"/>
    <w:rsid w:val="00530A6E"/>
    <w:rsid w:val="00534A09"/>
    <w:rsid w:val="00534B3D"/>
    <w:rsid w:val="00534C02"/>
    <w:rsid w:val="005361B4"/>
    <w:rsid w:val="00536F58"/>
    <w:rsid w:val="0053795B"/>
    <w:rsid w:val="00540882"/>
    <w:rsid w:val="005409BD"/>
    <w:rsid w:val="0054264B"/>
    <w:rsid w:val="00543442"/>
    <w:rsid w:val="00543786"/>
    <w:rsid w:val="00543899"/>
    <w:rsid w:val="005446CB"/>
    <w:rsid w:val="00544A09"/>
    <w:rsid w:val="00545E17"/>
    <w:rsid w:val="005465BE"/>
    <w:rsid w:val="00546A57"/>
    <w:rsid w:val="00547AF8"/>
    <w:rsid w:val="00550378"/>
    <w:rsid w:val="0055137F"/>
    <w:rsid w:val="00552E01"/>
    <w:rsid w:val="005533D7"/>
    <w:rsid w:val="005541B2"/>
    <w:rsid w:val="00555063"/>
    <w:rsid w:val="00555FFE"/>
    <w:rsid w:val="00556CEE"/>
    <w:rsid w:val="00561683"/>
    <w:rsid w:val="005633D8"/>
    <w:rsid w:val="00563FEF"/>
    <w:rsid w:val="00565A91"/>
    <w:rsid w:val="005666D4"/>
    <w:rsid w:val="005669DD"/>
    <w:rsid w:val="00566C38"/>
    <w:rsid w:val="005703DE"/>
    <w:rsid w:val="0057115F"/>
    <w:rsid w:val="00571319"/>
    <w:rsid w:val="00574EBF"/>
    <w:rsid w:val="00574F43"/>
    <w:rsid w:val="00576509"/>
    <w:rsid w:val="0057732B"/>
    <w:rsid w:val="005773AA"/>
    <w:rsid w:val="005800DB"/>
    <w:rsid w:val="00580490"/>
    <w:rsid w:val="00581357"/>
    <w:rsid w:val="00581C6B"/>
    <w:rsid w:val="005823B7"/>
    <w:rsid w:val="005839D7"/>
    <w:rsid w:val="0058441D"/>
    <w:rsid w:val="0058464E"/>
    <w:rsid w:val="00584770"/>
    <w:rsid w:val="00586310"/>
    <w:rsid w:val="005878E3"/>
    <w:rsid w:val="005904A5"/>
    <w:rsid w:val="005908DD"/>
    <w:rsid w:val="00590BC3"/>
    <w:rsid w:val="0059246F"/>
    <w:rsid w:val="00593B48"/>
    <w:rsid w:val="005946CA"/>
    <w:rsid w:val="00595273"/>
    <w:rsid w:val="00595DD1"/>
    <w:rsid w:val="0059648A"/>
    <w:rsid w:val="005966B0"/>
    <w:rsid w:val="00596DCA"/>
    <w:rsid w:val="00597F62"/>
    <w:rsid w:val="005A01CB"/>
    <w:rsid w:val="005A1524"/>
    <w:rsid w:val="005A18C9"/>
    <w:rsid w:val="005A29AD"/>
    <w:rsid w:val="005A4542"/>
    <w:rsid w:val="005A4556"/>
    <w:rsid w:val="005A492C"/>
    <w:rsid w:val="005A58FF"/>
    <w:rsid w:val="005A5B6B"/>
    <w:rsid w:val="005A5EAF"/>
    <w:rsid w:val="005A64C0"/>
    <w:rsid w:val="005A6F87"/>
    <w:rsid w:val="005A79E2"/>
    <w:rsid w:val="005B01F5"/>
    <w:rsid w:val="005B1EDA"/>
    <w:rsid w:val="005B2BC4"/>
    <w:rsid w:val="005B3C11"/>
    <w:rsid w:val="005B52B0"/>
    <w:rsid w:val="005B628D"/>
    <w:rsid w:val="005B7231"/>
    <w:rsid w:val="005C0253"/>
    <w:rsid w:val="005C02B3"/>
    <w:rsid w:val="005C1093"/>
    <w:rsid w:val="005C11BC"/>
    <w:rsid w:val="005C1C28"/>
    <w:rsid w:val="005C45E6"/>
    <w:rsid w:val="005C5157"/>
    <w:rsid w:val="005C671D"/>
    <w:rsid w:val="005C6DB5"/>
    <w:rsid w:val="005D1947"/>
    <w:rsid w:val="005D1DA0"/>
    <w:rsid w:val="005D225D"/>
    <w:rsid w:val="005D2BB1"/>
    <w:rsid w:val="005D4B59"/>
    <w:rsid w:val="005D56BE"/>
    <w:rsid w:val="005D57AD"/>
    <w:rsid w:val="005D623B"/>
    <w:rsid w:val="005D72D9"/>
    <w:rsid w:val="005D7A70"/>
    <w:rsid w:val="005D7ABD"/>
    <w:rsid w:val="005D7BD6"/>
    <w:rsid w:val="005E042C"/>
    <w:rsid w:val="005E19E7"/>
    <w:rsid w:val="005E1BA2"/>
    <w:rsid w:val="005E2011"/>
    <w:rsid w:val="005E266C"/>
    <w:rsid w:val="005E29E4"/>
    <w:rsid w:val="005E2D10"/>
    <w:rsid w:val="005E38C9"/>
    <w:rsid w:val="005E5D93"/>
    <w:rsid w:val="005E684D"/>
    <w:rsid w:val="005E6BB3"/>
    <w:rsid w:val="005E7775"/>
    <w:rsid w:val="005E7805"/>
    <w:rsid w:val="005E78E2"/>
    <w:rsid w:val="005F08EE"/>
    <w:rsid w:val="005F0AC6"/>
    <w:rsid w:val="005F0D35"/>
    <w:rsid w:val="005F18AE"/>
    <w:rsid w:val="005F25E2"/>
    <w:rsid w:val="005F3E62"/>
    <w:rsid w:val="005F48D4"/>
    <w:rsid w:val="005F54EE"/>
    <w:rsid w:val="005F57EF"/>
    <w:rsid w:val="005F689E"/>
    <w:rsid w:val="005F71CC"/>
    <w:rsid w:val="005F7BBB"/>
    <w:rsid w:val="00600A20"/>
    <w:rsid w:val="006025EC"/>
    <w:rsid w:val="006044D2"/>
    <w:rsid w:val="006053B6"/>
    <w:rsid w:val="00607982"/>
    <w:rsid w:val="00613265"/>
    <w:rsid w:val="0061347E"/>
    <w:rsid w:val="00615CCD"/>
    <w:rsid w:val="006164EA"/>
    <w:rsid w:val="00616B62"/>
    <w:rsid w:val="0061716C"/>
    <w:rsid w:val="00617C4A"/>
    <w:rsid w:val="00620054"/>
    <w:rsid w:val="0062133B"/>
    <w:rsid w:val="00622E5D"/>
    <w:rsid w:val="006243A1"/>
    <w:rsid w:val="00624DD5"/>
    <w:rsid w:val="006254BC"/>
    <w:rsid w:val="00625609"/>
    <w:rsid w:val="00626C67"/>
    <w:rsid w:val="00626F00"/>
    <w:rsid w:val="00630858"/>
    <w:rsid w:val="00632180"/>
    <w:rsid w:val="00632353"/>
    <w:rsid w:val="006325BC"/>
    <w:rsid w:val="00632E56"/>
    <w:rsid w:val="006333D4"/>
    <w:rsid w:val="00635CBA"/>
    <w:rsid w:val="00636354"/>
    <w:rsid w:val="006369A6"/>
    <w:rsid w:val="00640017"/>
    <w:rsid w:val="006410AE"/>
    <w:rsid w:val="00641A71"/>
    <w:rsid w:val="00643301"/>
    <w:rsid w:val="0064338B"/>
    <w:rsid w:val="00645728"/>
    <w:rsid w:val="0064580C"/>
    <w:rsid w:val="00646542"/>
    <w:rsid w:val="006504F4"/>
    <w:rsid w:val="00651A3C"/>
    <w:rsid w:val="00651AA5"/>
    <w:rsid w:val="00651E39"/>
    <w:rsid w:val="00651E4D"/>
    <w:rsid w:val="00652619"/>
    <w:rsid w:val="0065318B"/>
    <w:rsid w:val="0065379B"/>
    <w:rsid w:val="00653FEA"/>
    <w:rsid w:val="00654051"/>
    <w:rsid w:val="00654BC9"/>
    <w:rsid w:val="006552FD"/>
    <w:rsid w:val="00656CEF"/>
    <w:rsid w:val="0065778C"/>
    <w:rsid w:val="00657DED"/>
    <w:rsid w:val="00661667"/>
    <w:rsid w:val="00661D8B"/>
    <w:rsid w:val="006622D9"/>
    <w:rsid w:val="00662DC5"/>
    <w:rsid w:val="00663AF3"/>
    <w:rsid w:val="00663B75"/>
    <w:rsid w:val="00664442"/>
    <w:rsid w:val="0066462C"/>
    <w:rsid w:val="006669F5"/>
    <w:rsid w:val="00666B6C"/>
    <w:rsid w:val="00666DD5"/>
    <w:rsid w:val="006674BB"/>
    <w:rsid w:val="00667E18"/>
    <w:rsid w:val="00670F56"/>
    <w:rsid w:val="00672368"/>
    <w:rsid w:val="006725A4"/>
    <w:rsid w:val="00672EEA"/>
    <w:rsid w:val="006730BA"/>
    <w:rsid w:val="00673C9D"/>
    <w:rsid w:val="00675F55"/>
    <w:rsid w:val="00676BF3"/>
    <w:rsid w:val="00676CBC"/>
    <w:rsid w:val="00676E8A"/>
    <w:rsid w:val="0067711D"/>
    <w:rsid w:val="00681681"/>
    <w:rsid w:val="00682682"/>
    <w:rsid w:val="00682702"/>
    <w:rsid w:val="00682CAE"/>
    <w:rsid w:val="00682FC0"/>
    <w:rsid w:val="0068309F"/>
    <w:rsid w:val="006831D2"/>
    <w:rsid w:val="00684D3E"/>
    <w:rsid w:val="006851CE"/>
    <w:rsid w:val="00685A41"/>
    <w:rsid w:val="00685BA7"/>
    <w:rsid w:val="00686EAD"/>
    <w:rsid w:val="00690386"/>
    <w:rsid w:val="006914A5"/>
    <w:rsid w:val="00691685"/>
    <w:rsid w:val="0069175C"/>
    <w:rsid w:val="00691BB9"/>
    <w:rsid w:val="0069209C"/>
    <w:rsid w:val="00692368"/>
    <w:rsid w:val="00692715"/>
    <w:rsid w:val="00692A23"/>
    <w:rsid w:val="00692A5F"/>
    <w:rsid w:val="00694312"/>
    <w:rsid w:val="00694D8B"/>
    <w:rsid w:val="00697159"/>
    <w:rsid w:val="006A0617"/>
    <w:rsid w:val="006A21DF"/>
    <w:rsid w:val="006A2852"/>
    <w:rsid w:val="006A2EBC"/>
    <w:rsid w:val="006A3DF3"/>
    <w:rsid w:val="006A466C"/>
    <w:rsid w:val="006A5523"/>
    <w:rsid w:val="006A5C81"/>
    <w:rsid w:val="006A5EA0"/>
    <w:rsid w:val="006A6D00"/>
    <w:rsid w:val="006A6E07"/>
    <w:rsid w:val="006A783B"/>
    <w:rsid w:val="006A7B33"/>
    <w:rsid w:val="006B3D0C"/>
    <w:rsid w:val="006B4E13"/>
    <w:rsid w:val="006B669A"/>
    <w:rsid w:val="006B70EE"/>
    <w:rsid w:val="006B745F"/>
    <w:rsid w:val="006B75DD"/>
    <w:rsid w:val="006C08A6"/>
    <w:rsid w:val="006C3ACF"/>
    <w:rsid w:val="006C4638"/>
    <w:rsid w:val="006C5496"/>
    <w:rsid w:val="006C5DA7"/>
    <w:rsid w:val="006C6780"/>
    <w:rsid w:val="006C67E0"/>
    <w:rsid w:val="006C7ABA"/>
    <w:rsid w:val="006D0049"/>
    <w:rsid w:val="006D0236"/>
    <w:rsid w:val="006D0755"/>
    <w:rsid w:val="006D0D60"/>
    <w:rsid w:val="006D1122"/>
    <w:rsid w:val="006D2007"/>
    <w:rsid w:val="006D2C8F"/>
    <w:rsid w:val="006D2ED3"/>
    <w:rsid w:val="006D3B88"/>
    <w:rsid w:val="006D3C00"/>
    <w:rsid w:val="006D4DDA"/>
    <w:rsid w:val="006D5102"/>
    <w:rsid w:val="006D53ED"/>
    <w:rsid w:val="006D5A81"/>
    <w:rsid w:val="006D6CF4"/>
    <w:rsid w:val="006D7872"/>
    <w:rsid w:val="006D7FC7"/>
    <w:rsid w:val="006E03D5"/>
    <w:rsid w:val="006E0E93"/>
    <w:rsid w:val="006E13E2"/>
    <w:rsid w:val="006E284B"/>
    <w:rsid w:val="006E2B7B"/>
    <w:rsid w:val="006E3675"/>
    <w:rsid w:val="006E4040"/>
    <w:rsid w:val="006E48F2"/>
    <w:rsid w:val="006E4A7F"/>
    <w:rsid w:val="006E5C67"/>
    <w:rsid w:val="006F05DD"/>
    <w:rsid w:val="006F285A"/>
    <w:rsid w:val="006F2E95"/>
    <w:rsid w:val="006F3AC2"/>
    <w:rsid w:val="006F3C32"/>
    <w:rsid w:val="006F4820"/>
    <w:rsid w:val="007018B8"/>
    <w:rsid w:val="00701F1F"/>
    <w:rsid w:val="00703938"/>
    <w:rsid w:val="007046E1"/>
    <w:rsid w:val="00704775"/>
    <w:rsid w:val="00704DF6"/>
    <w:rsid w:val="0070523C"/>
    <w:rsid w:val="00705F93"/>
    <w:rsid w:val="0070651C"/>
    <w:rsid w:val="00706D15"/>
    <w:rsid w:val="007077A9"/>
    <w:rsid w:val="007078F3"/>
    <w:rsid w:val="007103CE"/>
    <w:rsid w:val="00710A30"/>
    <w:rsid w:val="00710F3E"/>
    <w:rsid w:val="00711BE6"/>
    <w:rsid w:val="007127A4"/>
    <w:rsid w:val="00712E79"/>
    <w:rsid w:val="007132A3"/>
    <w:rsid w:val="00713A89"/>
    <w:rsid w:val="00713E2A"/>
    <w:rsid w:val="007140AF"/>
    <w:rsid w:val="00714538"/>
    <w:rsid w:val="00714AEF"/>
    <w:rsid w:val="00714C72"/>
    <w:rsid w:val="00715BA8"/>
    <w:rsid w:val="00716421"/>
    <w:rsid w:val="00716570"/>
    <w:rsid w:val="00716A96"/>
    <w:rsid w:val="00720026"/>
    <w:rsid w:val="00721094"/>
    <w:rsid w:val="0072110B"/>
    <w:rsid w:val="0072127A"/>
    <w:rsid w:val="00722EB9"/>
    <w:rsid w:val="00723192"/>
    <w:rsid w:val="00723D92"/>
    <w:rsid w:val="007243B6"/>
    <w:rsid w:val="00724E6D"/>
    <w:rsid w:val="00724EFB"/>
    <w:rsid w:val="00726FE3"/>
    <w:rsid w:val="00730676"/>
    <w:rsid w:val="00731A04"/>
    <w:rsid w:val="0073270D"/>
    <w:rsid w:val="00733127"/>
    <w:rsid w:val="0073366B"/>
    <w:rsid w:val="00736857"/>
    <w:rsid w:val="00736F9E"/>
    <w:rsid w:val="00737424"/>
    <w:rsid w:val="00737532"/>
    <w:rsid w:val="00740C4D"/>
    <w:rsid w:val="00740EA0"/>
    <w:rsid w:val="007419C3"/>
    <w:rsid w:val="00741D31"/>
    <w:rsid w:val="00742415"/>
    <w:rsid w:val="00742B23"/>
    <w:rsid w:val="00742EB8"/>
    <w:rsid w:val="00743E2C"/>
    <w:rsid w:val="007446CC"/>
    <w:rsid w:val="00744F22"/>
    <w:rsid w:val="0074519A"/>
    <w:rsid w:val="007467A7"/>
    <w:rsid w:val="007469DD"/>
    <w:rsid w:val="007472A6"/>
    <w:rsid w:val="007472B0"/>
    <w:rsid w:val="0074741B"/>
    <w:rsid w:val="0074759E"/>
    <w:rsid w:val="007478EA"/>
    <w:rsid w:val="00747EF5"/>
    <w:rsid w:val="0075068E"/>
    <w:rsid w:val="0075122D"/>
    <w:rsid w:val="00751FCB"/>
    <w:rsid w:val="007539A3"/>
    <w:rsid w:val="0075415C"/>
    <w:rsid w:val="0075505D"/>
    <w:rsid w:val="00755A32"/>
    <w:rsid w:val="007602A9"/>
    <w:rsid w:val="00760E0E"/>
    <w:rsid w:val="00762D6C"/>
    <w:rsid w:val="00763502"/>
    <w:rsid w:val="00763DB8"/>
    <w:rsid w:val="00764D74"/>
    <w:rsid w:val="00765427"/>
    <w:rsid w:val="007659D4"/>
    <w:rsid w:val="00766C8A"/>
    <w:rsid w:val="007673E3"/>
    <w:rsid w:val="007718EA"/>
    <w:rsid w:val="00771B2E"/>
    <w:rsid w:val="00772720"/>
    <w:rsid w:val="00772F76"/>
    <w:rsid w:val="00773129"/>
    <w:rsid w:val="00774F11"/>
    <w:rsid w:val="0077545A"/>
    <w:rsid w:val="007764D4"/>
    <w:rsid w:val="00776549"/>
    <w:rsid w:val="00776E03"/>
    <w:rsid w:val="00780300"/>
    <w:rsid w:val="00780DD5"/>
    <w:rsid w:val="00782AA5"/>
    <w:rsid w:val="007835A1"/>
    <w:rsid w:val="007841C1"/>
    <w:rsid w:val="00784395"/>
    <w:rsid w:val="0078485C"/>
    <w:rsid w:val="0078587C"/>
    <w:rsid w:val="00786AEB"/>
    <w:rsid w:val="00787342"/>
    <w:rsid w:val="007913AB"/>
    <w:rsid w:val="007914F7"/>
    <w:rsid w:val="007925A3"/>
    <w:rsid w:val="007929CE"/>
    <w:rsid w:val="007929D1"/>
    <w:rsid w:val="00793793"/>
    <w:rsid w:val="00793EC2"/>
    <w:rsid w:val="007956C5"/>
    <w:rsid w:val="00795F38"/>
    <w:rsid w:val="007967B6"/>
    <w:rsid w:val="00796925"/>
    <w:rsid w:val="00796B4A"/>
    <w:rsid w:val="00797E61"/>
    <w:rsid w:val="007A1868"/>
    <w:rsid w:val="007A19E0"/>
    <w:rsid w:val="007A225B"/>
    <w:rsid w:val="007A2CAC"/>
    <w:rsid w:val="007A55C6"/>
    <w:rsid w:val="007A5FB9"/>
    <w:rsid w:val="007A763F"/>
    <w:rsid w:val="007A767B"/>
    <w:rsid w:val="007A7A6B"/>
    <w:rsid w:val="007A7B63"/>
    <w:rsid w:val="007B0A5E"/>
    <w:rsid w:val="007B1427"/>
    <w:rsid w:val="007B1625"/>
    <w:rsid w:val="007B1F4F"/>
    <w:rsid w:val="007B3349"/>
    <w:rsid w:val="007B3E20"/>
    <w:rsid w:val="007B4F4F"/>
    <w:rsid w:val="007B5CEF"/>
    <w:rsid w:val="007B6301"/>
    <w:rsid w:val="007B706E"/>
    <w:rsid w:val="007B71EB"/>
    <w:rsid w:val="007B74CA"/>
    <w:rsid w:val="007C0081"/>
    <w:rsid w:val="007C076D"/>
    <w:rsid w:val="007C0873"/>
    <w:rsid w:val="007C2119"/>
    <w:rsid w:val="007C2DB0"/>
    <w:rsid w:val="007C517D"/>
    <w:rsid w:val="007C53BA"/>
    <w:rsid w:val="007C5735"/>
    <w:rsid w:val="007C6021"/>
    <w:rsid w:val="007C612A"/>
    <w:rsid w:val="007C6205"/>
    <w:rsid w:val="007C686A"/>
    <w:rsid w:val="007C6E1E"/>
    <w:rsid w:val="007C728E"/>
    <w:rsid w:val="007C7ADF"/>
    <w:rsid w:val="007D0EDE"/>
    <w:rsid w:val="007D1138"/>
    <w:rsid w:val="007D1303"/>
    <w:rsid w:val="007D2C53"/>
    <w:rsid w:val="007D30AA"/>
    <w:rsid w:val="007D3D60"/>
    <w:rsid w:val="007D3F66"/>
    <w:rsid w:val="007D41CF"/>
    <w:rsid w:val="007D60C4"/>
    <w:rsid w:val="007D6712"/>
    <w:rsid w:val="007D7568"/>
    <w:rsid w:val="007E0048"/>
    <w:rsid w:val="007E014D"/>
    <w:rsid w:val="007E1980"/>
    <w:rsid w:val="007E1C77"/>
    <w:rsid w:val="007E20AE"/>
    <w:rsid w:val="007E29C5"/>
    <w:rsid w:val="007E4185"/>
    <w:rsid w:val="007E4645"/>
    <w:rsid w:val="007E4B76"/>
    <w:rsid w:val="007E4E29"/>
    <w:rsid w:val="007E500A"/>
    <w:rsid w:val="007E52C6"/>
    <w:rsid w:val="007E5A3A"/>
    <w:rsid w:val="007E5EA8"/>
    <w:rsid w:val="007E603A"/>
    <w:rsid w:val="007E6ABB"/>
    <w:rsid w:val="007F0BAC"/>
    <w:rsid w:val="007F0CF1"/>
    <w:rsid w:val="007F12A5"/>
    <w:rsid w:val="007F13B1"/>
    <w:rsid w:val="007F2129"/>
    <w:rsid w:val="007F2828"/>
    <w:rsid w:val="007F4038"/>
    <w:rsid w:val="007F4968"/>
    <w:rsid w:val="007F4CF1"/>
    <w:rsid w:val="007F57DC"/>
    <w:rsid w:val="007F70CB"/>
    <w:rsid w:val="007F758D"/>
    <w:rsid w:val="007F7D52"/>
    <w:rsid w:val="007F7FC4"/>
    <w:rsid w:val="008010E1"/>
    <w:rsid w:val="00802D33"/>
    <w:rsid w:val="00802E22"/>
    <w:rsid w:val="008035FA"/>
    <w:rsid w:val="00803948"/>
    <w:rsid w:val="0080449A"/>
    <w:rsid w:val="00804BAA"/>
    <w:rsid w:val="0080654C"/>
    <w:rsid w:val="008071C3"/>
    <w:rsid w:val="008071C6"/>
    <w:rsid w:val="00807397"/>
    <w:rsid w:val="00807B30"/>
    <w:rsid w:val="00810918"/>
    <w:rsid w:val="00810CED"/>
    <w:rsid w:val="00812E29"/>
    <w:rsid w:val="008132C9"/>
    <w:rsid w:val="00814460"/>
    <w:rsid w:val="0081531E"/>
    <w:rsid w:val="008154D9"/>
    <w:rsid w:val="008156A6"/>
    <w:rsid w:val="00816ACD"/>
    <w:rsid w:val="00816DA1"/>
    <w:rsid w:val="00817A00"/>
    <w:rsid w:val="0082049A"/>
    <w:rsid w:val="00820923"/>
    <w:rsid w:val="00821336"/>
    <w:rsid w:val="0082221F"/>
    <w:rsid w:val="008234DF"/>
    <w:rsid w:val="008235B0"/>
    <w:rsid w:val="00825544"/>
    <w:rsid w:val="00825B60"/>
    <w:rsid w:val="008261C7"/>
    <w:rsid w:val="00826428"/>
    <w:rsid w:val="0082663A"/>
    <w:rsid w:val="00826ABA"/>
    <w:rsid w:val="00826C4B"/>
    <w:rsid w:val="008301CF"/>
    <w:rsid w:val="008315E0"/>
    <w:rsid w:val="00831A78"/>
    <w:rsid w:val="00831AE5"/>
    <w:rsid w:val="00831FED"/>
    <w:rsid w:val="00833DF0"/>
    <w:rsid w:val="00833EA5"/>
    <w:rsid w:val="00835C7D"/>
    <w:rsid w:val="00835DB3"/>
    <w:rsid w:val="0083617B"/>
    <w:rsid w:val="0083674C"/>
    <w:rsid w:val="008371BD"/>
    <w:rsid w:val="00837F21"/>
    <w:rsid w:val="00840B34"/>
    <w:rsid w:val="00841489"/>
    <w:rsid w:val="008435FB"/>
    <w:rsid w:val="00844608"/>
    <w:rsid w:val="008447C6"/>
    <w:rsid w:val="008448C8"/>
    <w:rsid w:val="00845EBB"/>
    <w:rsid w:val="00846405"/>
    <w:rsid w:val="0084689C"/>
    <w:rsid w:val="00847591"/>
    <w:rsid w:val="00847A8B"/>
    <w:rsid w:val="00847D4E"/>
    <w:rsid w:val="008504A8"/>
    <w:rsid w:val="00850AFC"/>
    <w:rsid w:val="00851112"/>
    <w:rsid w:val="008519F1"/>
    <w:rsid w:val="008521D2"/>
    <w:rsid w:val="0085282E"/>
    <w:rsid w:val="00852DD2"/>
    <w:rsid w:val="00853B5F"/>
    <w:rsid w:val="00853D8C"/>
    <w:rsid w:val="00855651"/>
    <w:rsid w:val="00861D42"/>
    <w:rsid w:val="0086457B"/>
    <w:rsid w:val="00864825"/>
    <w:rsid w:val="008651AB"/>
    <w:rsid w:val="00865343"/>
    <w:rsid w:val="008659BC"/>
    <w:rsid w:val="008668AD"/>
    <w:rsid w:val="00866C5B"/>
    <w:rsid w:val="00870C42"/>
    <w:rsid w:val="00870DA7"/>
    <w:rsid w:val="0087198C"/>
    <w:rsid w:val="008725A9"/>
    <w:rsid w:val="008728B8"/>
    <w:rsid w:val="00872C1F"/>
    <w:rsid w:val="00873056"/>
    <w:rsid w:val="008735A1"/>
    <w:rsid w:val="00873B42"/>
    <w:rsid w:val="00874777"/>
    <w:rsid w:val="00874EF6"/>
    <w:rsid w:val="00875C29"/>
    <w:rsid w:val="0087616E"/>
    <w:rsid w:val="00876896"/>
    <w:rsid w:val="00876926"/>
    <w:rsid w:val="00876A3E"/>
    <w:rsid w:val="00876CBD"/>
    <w:rsid w:val="008772B6"/>
    <w:rsid w:val="00877481"/>
    <w:rsid w:val="00877807"/>
    <w:rsid w:val="00880133"/>
    <w:rsid w:val="00880D5D"/>
    <w:rsid w:val="00881404"/>
    <w:rsid w:val="00881A13"/>
    <w:rsid w:val="0088281F"/>
    <w:rsid w:val="00884284"/>
    <w:rsid w:val="008847D8"/>
    <w:rsid w:val="00884D05"/>
    <w:rsid w:val="008856D8"/>
    <w:rsid w:val="008866FA"/>
    <w:rsid w:val="00886CED"/>
    <w:rsid w:val="00890154"/>
    <w:rsid w:val="008903DC"/>
    <w:rsid w:val="0089090A"/>
    <w:rsid w:val="00890CC7"/>
    <w:rsid w:val="008914F3"/>
    <w:rsid w:val="008917FB"/>
    <w:rsid w:val="008921FC"/>
    <w:rsid w:val="0089262B"/>
    <w:rsid w:val="00892E82"/>
    <w:rsid w:val="008938F3"/>
    <w:rsid w:val="00893A1A"/>
    <w:rsid w:val="00896006"/>
    <w:rsid w:val="008A01E6"/>
    <w:rsid w:val="008A0295"/>
    <w:rsid w:val="008A06F0"/>
    <w:rsid w:val="008A0941"/>
    <w:rsid w:val="008A0B2E"/>
    <w:rsid w:val="008A0D7F"/>
    <w:rsid w:val="008A15F6"/>
    <w:rsid w:val="008A1FF1"/>
    <w:rsid w:val="008A216D"/>
    <w:rsid w:val="008A2867"/>
    <w:rsid w:val="008A485E"/>
    <w:rsid w:val="008A4B8F"/>
    <w:rsid w:val="008A5A7D"/>
    <w:rsid w:val="008A6241"/>
    <w:rsid w:val="008A6384"/>
    <w:rsid w:val="008A65B7"/>
    <w:rsid w:val="008B00A2"/>
    <w:rsid w:val="008B15FC"/>
    <w:rsid w:val="008B2718"/>
    <w:rsid w:val="008B3689"/>
    <w:rsid w:val="008B40B0"/>
    <w:rsid w:val="008B4AA8"/>
    <w:rsid w:val="008B53DC"/>
    <w:rsid w:val="008B59D9"/>
    <w:rsid w:val="008B5D59"/>
    <w:rsid w:val="008B65C1"/>
    <w:rsid w:val="008B6D8A"/>
    <w:rsid w:val="008B70CB"/>
    <w:rsid w:val="008C0E66"/>
    <w:rsid w:val="008C1B58"/>
    <w:rsid w:val="008C1DF0"/>
    <w:rsid w:val="008C256F"/>
    <w:rsid w:val="008C2A37"/>
    <w:rsid w:val="008C2B8A"/>
    <w:rsid w:val="008C2F68"/>
    <w:rsid w:val="008C3361"/>
    <w:rsid w:val="008C39AE"/>
    <w:rsid w:val="008C590D"/>
    <w:rsid w:val="008C7C2D"/>
    <w:rsid w:val="008D1125"/>
    <w:rsid w:val="008D2983"/>
    <w:rsid w:val="008D3798"/>
    <w:rsid w:val="008D3B1B"/>
    <w:rsid w:val="008D3D22"/>
    <w:rsid w:val="008D4171"/>
    <w:rsid w:val="008D57B6"/>
    <w:rsid w:val="008D5866"/>
    <w:rsid w:val="008D6742"/>
    <w:rsid w:val="008D6B71"/>
    <w:rsid w:val="008D7116"/>
    <w:rsid w:val="008E031B"/>
    <w:rsid w:val="008E07FB"/>
    <w:rsid w:val="008E1CCE"/>
    <w:rsid w:val="008E2402"/>
    <w:rsid w:val="008E244E"/>
    <w:rsid w:val="008E2CBC"/>
    <w:rsid w:val="008E4079"/>
    <w:rsid w:val="008E41DA"/>
    <w:rsid w:val="008E474D"/>
    <w:rsid w:val="008E4E99"/>
    <w:rsid w:val="008E5C90"/>
    <w:rsid w:val="008E6EF0"/>
    <w:rsid w:val="008E7029"/>
    <w:rsid w:val="008E76AC"/>
    <w:rsid w:val="008E7EF6"/>
    <w:rsid w:val="008F1F1E"/>
    <w:rsid w:val="008F1F98"/>
    <w:rsid w:val="008F2066"/>
    <w:rsid w:val="008F207D"/>
    <w:rsid w:val="008F2485"/>
    <w:rsid w:val="008F3A11"/>
    <w:rsid w:val="008F4854"/>
    <w:rsid w:val="008F4B7F"/>
    <w:rsid w:val="008F5D40"/>
    <w:rsid w:val="008F6758"/>
    <w:rsid w:val="008F7006"/>
    <w:rsid w:val="0090023F"/>
    <w:rsid w:val="009004B6"/>
    <w:rsid w:val="0090154E"/>
    <w:rsid w:val="009018C2"/>
    <w:rsid w:val="009023CC"/>
    <w:rsid w:val="00902A41"/>
    <w:rsid w:val="009040DD"/>
    <w:rsid w:val="009044AE"/>
    <w:rsid w:val="0090538F"/>
    <w:rsid w:val="00905B47"/>
    <w:rsid w:val="00905CFC"/>
    <w:rsid w:val="00906C37"/>
    <w:rsid w:val="009100AA"/>
    <w:rsid w:val="00910624"/>
    <w:rsid w:val="009119AA"/>
    <w:rsid w:val="0091224D"/>
    <w:rsid w:val="009123E7"/>
    <w:rsid w:val="0091331C"/>
    <w:rsid w:val="00913657"/>
    <w:rsid w:val="009136C7"/>
    <w:rsid w:val="009138AB"/>
    <w:rsid w:val="00914339"/>
    <w:rsid w:val="0091460F"/>
    <w:rsid w:val="009158D9"/>
    <w:rsid w:val="00923A06"/>
    <w:rsid w:val="009248CA"/>
    <w:rsid w:val="009258BF"/>
    <w:rsid w:val="009264A5"/>
    <w:rsid w:val="00926550"/>
    <w:rsid w:val="00926E27"/>
    <w:rsid w:val="009271E9"/>
    <w:rsid w:val="0092722D"/>
    <w:rsid w:val="009279DE"/>
    <w:rsid w:val="0093006A"/>
    <w:rsid w:val="00930116"/>
    <w:rsid w:val="009314DF"/>
    <w:rsid w:val="00931ED7"/>
    <w:rsid w:val="00934892"/>
    <w:rsid w:val="00937531"/>
    <w:rsid w:val="009420D8"/>
    <w:rsid w:val="0094212C"/>
    <w:rsid w:val="00943700"/>
    <w:rsid w:val="00944213"/>
    <w:rsid w:val="0094449A"/>
    <w:rsid w:val="00944D10"/>
    <w:rsid w:val="00944DC4"/>
    <w:rsid w:val="00945959"/>
    <w:rsid w:val="00947420"/>
    <w:rsid w:val="00950433"/>
    <w:rsid w:val="0095141B"/>
    <w:rsid w:val="00952058"/>
    <w:rsid w:val="0095448F"/>
    <w:rsid w:val="00954689"/>
    <w:rsid w:val="00956FD9"/>
    <w:rsid w:val="009572C3"/>
    <w:rsid w:val="00957536"/>
    <w:rsid w:val="0096026E"/>
    <w:rsid w:val="00961508"/>
    <w:rsid w:val="009617C9"/>
    <w:rsid w:val="00961916"/>
    <w:rsid w:val="00961C93"/>
    <w:rsid w:val="00962BF2"/>
    <w:rsid w:val="00965324"/>
    <w:rsid w:val="00965A15"/>
    <w:rsid w:val="00965A97"/>
    <w:rsid w:val="00970794"/>
    <w:rsid w:val="00970817"/>
    <w:rsid w:val="0097091E"/>
    <w:rsid w:val="009712F2"/>
    <w:rsid w:val="00972227"/>
    <w:rsid w:val="009726DF"/>
    <w:rsid w:val="009729A9"/>
    <w:rsid w:val="0097368D"/>
    <w:rsid w:val="00974E24"/>
    <w:rsid w:val="00975558"/>
    <w:rsid w:val="009760D3"/>
    <w:rsid w:val="00977132"/>
    <w:rsid w:val="009803D4"/>
    <w:rsid w:val="00980CF0"/>
    <w:rsid w:val="00980EA3"/>
    <w:rsid w:val="00981A4B"/>
    <w:rsid w:val="00982501"/>
    <w:rsid w:val="00982A92"/>
    <w:rsid w:val="0098317E"/>
    <w:rsid w:val="00983CD2"/>
    <w:rsid w:val="009853EF"/>
    <w:rsid w:val="009877D3"/>
    <w:rsid w:val="0099016C"/>
    <w:rsid w:val="0099040A"/>
    <w:rsid w:val="00990C76"/>
    <w:rsid w:val="009919A5"/>
    <w:rsid w:val="00992AE3"/>
    <w:rsid w:val="00993B58"/>
    <w:rsid w:val="0099453B"/>
    <w:rsid w:val="00994E8F"/>
    <w:rsid w:val="009951DC"/>
    <w:rsid w:val="009959BB"/>
    <w:rsid w:val="0099699B"/>
    <w:rsid w:val="00996B07"/>
    <w:rsid w:val="00997158"/>
    <w:rsid w:val="0099736C"/>
    <w:rsid w:val="009973BD"/>
    <w:rsid w:val="009A0978"/>
    <w:rsid w:val="009A0991"/>
    <w:rsid w:val="009A160D"/>
    <w:rsid w:val="009A36B3"/>
    <w:rsid w:val="009A374A"/>
    <w:rsid w:val="009A3A7C"/>
    <w:rsid w:val="009A4107"/>
    <w:rsid w:val="009A54EF"/>
    <w:rsid w:val="009A6D81"/>
    <w:rsid w:val="009B0252"/>
    <w:rsid w:val="009B1096"/>
    <w:rsid w:val="009B1830"/>
    <w:rsid w:val="009B2ADB"/>
    <w:rsid w:val="009B31C0"/>
    <w:rsid w:val="009B39CD"/>
    <w:rsid w:val="009B4911"/>
    <w:rsid w:val="009B542D"/>
    <w:rsid w:val="009B603A"/>
    <w:rsid w:val="009B74A9"/>
    <w:rsid w:val="009B7CD7"/>
    <w:rsid w:val="009C0686"/>
    <w:rsid w:val="009C0987"/>
    <w:rsid w:val="009C0DB7"/>
    <w:rsid w:val="009C1E1C"/>
    <w:rsid w:val="009C20C5"/>
    <w:rsid w:val="009C2D0E"/>
    <w:rsid w:val="009C2F5E"/>
    <w:rsid w:val="009C31CB"/>
    <w:rsid w:val="009C36DF"/>
    <w:rsid w:val="009C3916"/>
    <w:rsid w:val="009C3DAC"/>
    <w:rsid w:val="009C42E0"/>
    <w:rsid w:val="009C47F5"/>
    <w:rsid w:val="009C55D6"/>
    <w:rsid w:val="009C69D1"/>
    <w:rsid w:val="009C7A34"/>
    <w:rsid w:val="009D0107"/>
    <w:rsid w:val="009D0539"/>
    <w:rsid w:val="009D1546"/>
    <w:rsid w:val="009D34B3"/>
    <w:rsid w:val="009D3BE2"/>
    <w:rsid w:val="009D3C19"/>
    <w:rsid w:val="009D3D38"/>
    <w:rsid w:val="009D40BD"/>
    <w:rsid w:val="009D5362"/>
    <w:rsid w:val="009D5847"/>
    <w:rsid w:val="009D6191"/>
    <w:rsid w:val="009D6D1A"/>
    <w:rsid w:val="009E0393"/>
    <w:rsid w:val="009E1415"/>
    <w:rsid w:val="009E35B4"/>
    <w:rsid w:val="009E3A07"/>
    <w:rsid w:val="009E3F7E"/>
    <w:rsid w:val="009E4506"/>
    <w:rsid w:val="009E4513"/>
    <w:rsid w:val="009E6116"/>
    <w:rsid w:val="009E62CC"/>
    <w:rsid w:val="009E6BE8"/>
    <w:rsid w:val="009F0AC8"/>
    <w:rsid w:val="009F2164"/>
    <w:rsid w:val="009F2926"/>
    <w:rsid w:val="009F346B"/>
    <w:rsid w:val="009F3ABF"/>
    <w:rsid w:val="009F3C2A"/>
    <w:rsid w:val="009F48A1"/>
    <w:rsid w:val="009F4EBF"/>
    <w:rsid w:val="009F598F"/>
    <w:rsid w:val="009F686C"/>
    <w:rsid w:val="009F770D"/>
    <w:rsid w:val="00A00D99"/>
    <w:rsid w:val="00A02AD6"/>
    <w:rsid w:val="00A02E43"/>
    <w:rsid w:val="00A033BE"/>
    <w:rsid w:val="00A0520E"/>
    <w:rsid w:val="00A0599D"/>
    <w:rsid w:val="00A063DC"/>
    <w:rsid w:val="00A065F9"/>
    <w:rsid w:val="00A0704C"/>
    <w:rsid w:val="00A07F26"/>
    <w:rsid w:val="00A07F34"/>
    <w:rsid w:val="00A1094D"/>
    <w:rsid w:val="00A10AFE"/>
    <w:rsid w:val="00A11FC3"/>
    <w:rsid w:val="00A1373A"/>
    <w:rsid w:val="00A1377C"/>
    <w:rsid w:val="00A138BB"/>
    <w:rsid w:val="00A13914"/>
    <w:rsid w:val="00A13DE1"/>
    <w:rsid w:val="00A150ED"/>
    <w:rsid w:val="00A15365"/>
    <w:rsid w:val="00A16244"/>
    <w:rsid w:val="00A16894"/>
    <w:rsid w:val="00A1737C"/>
    <w:rsid w:val="00A20BA0"/>
    <w:rsid w:val="00A2103C"/>
    <w:rsid w:val="00A22086"/>
    <w:rsid w:val="00A22154"/>
    <w:rsid w:val="00A22F7D"/>
    <w:rsid w:val="00A233C1"/>
    <w:rsid w:val="00A24095"/>
    <w:rsid w:val="00A24241"/>
    <w:rsid w:val="00A248C9"/>
    <w:rsid w:val="00A24A33"/>
    <w:rsid w:val="00A24A63"/>
    <w:rsid w:val="00A25C38"/>
    <w:rsid w:val="00A30DE5"/>
    <w:rsid w:val="00A33213"/>
    <w:rsid w:val="00A33A07"/>
    <w:rsid w:val="00A34FD6"/>
    <w:rsid w:val="00A36BBE"/>
    <w:rsid w:val="00A36EEB"/>
    <w:rsid w:val="00A402B0"/>
    <w:rsid w:val="00A40798"/>
    <w:rsid w:val="00A4307A"/>
    <w:rsid w:val="00A434EB"/>
    <w:rsid w:val="00A455D0"/>
    <w:rsid w:val="00A457BC"/>
    <w:rsid w:val="00A46103"/>
    <w:rsid w:val="00A47EBB"/>
    <w:rsid w:val="00A50E10"/>
    <w:rsid w:val="00A51CDD"/>
    <w:rsid w:val="00A51FE0"/>
    <w:rsid w:val="00A525A2"/>
    <w:rsid w:val="00A525BF"/>
    <w:rsid w:val="00A52BA2"/>
    <w:rsid w:val="00A536B0"/>
    <w:rsid w:val="00A536B7"/>
    <w:rsid w:val="00A564AE"/>
    <w:rsid w:val="00A572E5"/>
    <w:rsid w:val="00A57458"/>
    <w:rsid w:val="00A57A58"/>
    <w:rsid w:val="00A610AF"/>
    <w:rsid w:val="00A61BE5"/>
    <w:rsid w:val="00A61FBB"/>
    <w:rsid w:val="00A61FCB"/>
    <w:rsid w:val="00A620E0"/>
    <w:rsid w:val="00A636A9"/>
    <w:rsid w:val="00A64D29"/>
    <w:rsid w:val="00A65D09"/>
    <w:rsid w:val="00A65F29"/>
    <w:rsid w:val="00A66520"/>
    <w:rsid w:val="00A6730D"/>
    <w:rsid w:val="00A70D13"/>
    <w:rsid w:val="00A71625"/>
    <w:rsid w:val="00A71B9B"/>
    <w:rsid w:val="00A72878"/>
    <w:rsid w:val="00A72A3D"/>
    <w:rsid w:val="00A730CD"/>
    <w:rsid w:val="00A73CD0"/>
    <w:rsid w:val="00A7433E"/>
    <w:rsid w:val="00A74A38"/>
    <w:rsid w:val="00A751C7"/>
    <w:rsid w:val="00A75CEA"/>
    <w:rsid w:val="00A77708"/>
    <w:rsid w:val="00A77D85"/>
    <w:rsid w:val="00A80FF9"/>
    <w:rsid w:val="00A812AC"/>
    <w:rsid w:val="00A819F2"/>
    <w:rsid w:val="00A82A35"/>
    <w:rsid w:val="00A837D8"/>
    <w:rsid w:val="00A854D5"/>
    <w:rsid w:val="00A85D57"/>
    <w:rsid w:val="00A865F3"/>
    <w:rsid w:val="00A866FC"/>
    <w:rsid w:val="00A87844"/>
    <w:rsid w:val="00A90233"/>
    <w:rsid w:val="00A91433"/>
    <w:rsid w:val="00A928C8"/>
    <w:rsid w:val="00A93140"/>
    <w:rsid w:val="00A93891"/>
    <w:rsid w:val="00A94A86"/>
    <w:rsid w:val="00A9638C"/>
    <w:rsid w:val="00A9702A"/>
    <w:rsid w:val="00A973A6"/>
    <w:rsid w:val="00AA038C"/>
    <w:rsid w:val="00AA110B"/>
    <w:rsid w:val="00AA147F"/>
    <w:rsid w:val="00AA176B"/>
    <w:rsid w:val="00AA17FC"/>
    <w:rsid w:val="00AA2FE0"/>
    <w:rsid w:val="00AA3593"/>
    <w:rsid w:val="00AA376F"/>
    <w:rsid w:val="00AA47EC"/>
    <w:rsid w:val="00AA574C"/>
    <w:rsid w:val="00AA5D15"/>
    <w:rsid w:val="00AA7A09"/>
    <w:rsid w:val="00AB06AE"/>
    <w:rsid w:val="00AB1D01"/>
    <w:rsid w:val="00AB2D57"/>
    <w:rsid w:val="00AB3B50"/>
    <w:rsid w:val="00AB429C"/>
    <w:rsid w:val="00AB4AF1"/>
    <w:rsid w:val="00AB51CC"/>
    <w:rsid w:val="00AB5BA3"/>
    <w:rsid w:val="00AB5CAD"/>
    <w:rsid w:val="00AB61CF"/>
    <w:rsid w:val="00AB76C3"/>
    <w:rsid w:val="00AB794F"/>
    <w:rsid w:val="00AC05B1"/>
    <w:rsid w:val="00AC070C"/>
    <w:rsid w:val="00AC077F"/>
    <w:rsid w:val="00AC1788"/>
    <w:rsid w:val="00AC35F6"/>
    <w:rsid w:val="00AC3920"/>
    <w:rsid w:val="00AC3B91"/>
    <w:rsid w:val="00AC3F27"/>
    <w:rsid w:val="00AC4F15"/>
    <w:rsid w:val="00AC6699"/>
    <w:rsid w:val="00AD0054"/>
    <w:rsid w:val="00AD0063"/>
    <w:rsid w:val="00AD23C8"/>
    <w:rsid w:val="00AD2BEC"/>
    <w:rsid w:val="00AD2E33"/>
    <w:rsid w:val="00AD356C"/>
    <w:rsid w:val="00AD3661"/>
    <w:rsid w:val="00AD404A"/>
    <w:rsid w:val="00AD4322"/>
    <w:rsid w:val="00AD5436"/>
    <w:rsid w:val="00AD5F91"/>
    <w:rsid w:val="00AD7EC7"/>
    <w:rsid w:val="00AE05D1"/>
    <w:rsid w:val="00AE0A01"/>
    <w:rsid w:val="00AE0A7E"/>
    <w:rsid w:val="00AE0CEF"/>
    <w:rsid w:val="00AE1A5E"/>
    <w:rsid w:val="00AE2914"/>
    <w:rsid w:val="00AE3452"/>
    <w:rsid w:val="00AE378B"/>
    <w:rsid w:val="00AE3871"/>
    <w:rsid w:val="00AE566C"/>
    <w:rsid w:val="00AE58C4"/>
    <w:rsid w:val="00AE6868"/>
    <w:rsid w:val="00AE6B6B"/>
    <w:rsid w:val="00AE6D15"/>
    <w:rsid w:val="00AE6D4C"/>
    <w:rsid w:val="00AE7FB7"/>
    <w:rsid w:val="00AF0BAC"/>
    <w:rsid w:val="00AF244F"/>
    <w:rsid w:val="00AF2964"/>
    <w:rsid w:val="00AF41DC"/>
    <w:rsid w:val="00AF42EE"/>
    <w:rsid w:val="00AF47C4"/>
    <w:rsid w:val="00AF5860"/>
    <w:rsid w:val="00AF7477"/>
    <w:rsid w:val="00AF790E"/>
    <w:rsid w:val="00B01008"/>
    <w:rsid w:val="00B014EC"/>
    <w:rsid w:val="00B01A3A"/>
    <w:rsid w:val="00B02AFE"/>
    <w:rsid w:val="00B02D2D"/>
    <w:rsid w:val="00B04182"/>
    <w:rsid w:val="00B042C3"/>
    <w:rsid w:val="00B043A0"/>
    <w:rsid w:val="00B0575A"/>
    <w:rsid w:val="00B06678"/>
    <w:rsid w:val="00B06E5C"/>
    <w:rsid w:val="00B07A3D"/>
    <w:rsid w:val="00B07A86"/>
    <w:rsid w:val="00B07AE3"/>
    <w:rsid w:val="00B104EF"/>
    <w:rsid w:val="00B10F77"/>
    <w:rsid w:val="00B11430"/>
    <w:rsid w:val="00B11811"/>
    <w:rsid w:val="00B118B8"/>
    <w:rsid w:val="00B11AC4"/>
    <w:rsid w:val="00B12EC5"/>
    <w:rsid w:val="00B135B6"/>
    <w:rsid w:val="00B13E64"/>
    <w:rsid w:val="00B13F2C"/>
    <w:rsid w:val="00B142D9"/>
    <w:rsid w:val="00B14A5D"/>
    <w:rsid w:val="00B14D2C"/>
    <w:rsid w:val="00B15226"/>
    <w:rsid w:val="00B20268"/>
    <w:rsid w:val="00B20745"/>
    <w:rsid w:val="00B20B75"/>
    <w:rsid w:val="00B20B9C"/>
    <w:rsid w:val="00B220CC"/>
    <w:rsid w:val="00B2239D"/>
    <w:rsid w:val="00B2249B"/>
    <w:rsid w:val="00B229D7"/>
    <w:rsid w:val="00B22C89"/>
    <w:rsid w:val="00B233E7"/>
    <w:rsid w:val="00B26DF6"/>
    <w:rsid w:val="00B30C85"/>
    <w:rsid w:val="00B316A7"/>
    <w:rsid w:val="00B31BDA"/>
    <w:rsid w:val="00B32399"/>
    <w:rsid w:val="00B340D0"/>
    <w:rsid w:val="00B3460A"/>
    <w:rsid w:val="00B353EB"/>
    <w:rsid w:val="00B35B06"/>
    <w:rsid w:val="00B37BDA"/>
    <w:rsid w:val="00B40121"/>
    <w:rsid w:val="00B4080E"/>
    <w:rsid w:val="00B408E6"/>
    <w:rsid w:val="00B40ECC"/>
    <w:rsid w:val="00B41A1C"/>
    <w:rsid w:val="00B421AC"/>
    <w:rsid w:val="00B42B65"/>
    <w:rsid w:val="00B439C4"/>
    <w:rsid w:val="00B43F6B"/>
    <w:rsid w:val="00B44692"/>
    <w:rsid w:val="00B4535E"/>
    <w:rsid w:val="00B46AA0"/>
    <w:rsid w:val="00B51826"/>
    <w:rsid w:val="00B52A8C"/>
    <w:rsid w:val="00B53D30"/>
    <w:rsid w:val="00B54B51"/>
    <w:rsid w:val="00B552F6"/>
    <w:rsid w:val="00B5552B"/>
    <w:rsid w:val="00B56065"/>
    <w:rsid w:val="00B56F53"/>
    <w:rsid w:val="00B5792F"/>
    <w:rsid w:val="00B57CCD"/>
    <w:rsid w:val="00B60AC5"/>
    <w:rsid w:val="00B610D2"/>
    <w:rsid w:val="00B61DF6"/>
    <w:rsid w:val="00B636A8"/>
    <w:rsid w:val="00B63B1F"/>
    <w:rsid w:val="00B646CC"/>
    <w:rsid w:val="00B65054"/>
    <w:rsid w:val="00B65198"/>
    <w:rsid w:val="00B65425"/>
    <w:rsid w:val="00B665C6"/>
    <w:rsid w:val="00B66A2B"/>
    <w:rsid w:val="00B66C51"/>
    <w:rsid w:val="00B6705F"/>
    <w:rsid w:val="00B70888"/>
    <w:rsid w:val="00B71C1C"/>
    <w:rsid w:val="00B723FE"/>
    <w:rsid w:val="00B72585"/>
    <w:rsid w:val="00B7560A"/>
    <w:rsid w:val="00B760AF"/>
    <w:rsid w:val="00B7719F"/>
    <w:rsid w:val="00B77D2C"/>
    <w:rsid w:val="00B77ED8"/>
    <w:rsid w:val="00B805AF"/>
    <w:rsid w:val="00B8163C"/>
    <w:rsid w:val="00B81B12"/>
    <w:rsid w:val="00B81D2B"/>
    <w:rsid w:val="00B829F3"/>
    <w:rsid w:val="00B82E28"/>
    <w:rsid w:val="00B83274"/>
    <w:rsid w:val="00B85238"/>
    <w:rsid w:val="00B86009"/>
    <w:rsid w:val="00B869EC"/>
    <w:rsid w:val="00B8751C"/>
    <w:rsid w:val="00B87C25"/>
    <w:rsid w:val="00B91D4A"/>
    <w:rsid w:val="00B91EEC"/>
    <w:rsid w:val="00B92366"/>
    <w:rsid w:val="00B92443"/>
    <w:rsid w:val="00B933C4"/>
    <w:rsid w:val="00B93412"/>
    <w:rsid w:val="00B9397A"/>
    <w:rsid w:val="00B94280"/>
    <w:rsid w:val="00B94BB2"/>
    <w:rsid w:val="00B94BDA"/>
    <w:rsid w:val="00B9633D"/>
    <w:rsid w:val="00B9644A"/>
    <w:rsid w:val="00B96D1C"/>
    <w:rsid w:val="00BA0B75"/>
    <w:rsid w:val="00BA2EBE"/>
    <w:rsid w:val="00BA3C8D"/>
    <w:rsid w:val="00BA3CEB"/>
    <w:rsid w:val="00BA4A6F"/>
    <w:rsid w:val="00BA68FA"/>
    <w:rsid w:val="00BA6C62"/>
    <w:rsid w:val="00BB0F28"/>
    <w:rsid w:val="00BB1801"/>
    <w:rsid w:val="00BB190C"/>
    <w:rsid w:val="00BB2AA9"/>
    <w:rsid w:val="00BB2F69"/>
    <w:rsid w:val="00BB458A"/>
    <w:rsid w:val="00BB6A70"/>
    <w:rsid w:val="00BB7415"/>
    <w:rsid w:val="00BB7601"/>
    <w:rsid w:val="00BC0231"/>
    <w:rsid w:val="00BC18EA"/>
    <w:rsid w:val="00BC21EB"/>
    <w:rsid w:val="00BC258B"/>
    <w:rsid w:val="00BC27DF"/>
    <w:rsid w:val="00BC3790"/>
    <w:rsid w:val="00BC5446"/>
    <w:rsid w:val="00BC713B"/>
    <w:rsid w:val="00BC717C"/>
    <w:rsid w:val="00BC7F01"/>
    <w:rsid w:val="00BD00D3"/>
    <w:rsid w:val="00BD1081"/>
    <w:rsid w:val="00BD143A"/>
    <w:rsid w:val="00BD1659"/>
    <w:rsid w:val="00BD1816"/>
    <w:rsid w:val="00BD2BAA"/>
    <w:rsid w:val="00BD36F0"/>
    <w:rsid w:val="00BD3925"/>
    <w:rsid w:val="00BD3AA9"/>
    <w:rsid w:val="00BD4A18"/>
    <w:rsid w:val="00BD5242"/>
    <w:rsid w:val="00BD5DC8"/>
    <w:rsid w:val="00BD5E4C"/>
    <w:rsid w:val="00BD62F1"/>
    <w:rsid w:val="00BD6DB2"/>
    <w:rsid w:val="00BD7B84"/>
    <w:rsid w:val="00BE027C"/>
    <w:rsid w:val="00BE11CF"/>
    <w:rsid w:val="00BE1C9E"/>
    <w:rsid w:val="00BE21AB"/>
    <w:rsid w:val="00BE3C1F"/>
    <w:rsid w:val="00BE3FC9"/>
    <w:rsid w:val="00BE4FB3"/>
    <w:rsid w:val="00BE55CB"/>
    <w:rsid w:val="00BE6DA1"/>
    <w:rsid w:val="00BE74D7"/>
    <w:rsid w:val="00BF203E"/>
    <w:rsid w:val="00BF2066"/>
    <w:rsid w:val="00BF2D62"/>
    <w:rsid w:val="00BF3BE5"/>
    <w:rsid w:val="00BF4227"/>
    <w:rsid w:val="00BF5642"/>
    <w:rsid w:val="00BF617A"/>
    <w:rsid w:val="00BF6FCE"/>
    <w:rsid w:val="00BF751E"/>
    <w:rsid w:val="00BF7E56"/>
    <w:rsid w:val="00C0095E"/>
    <w:rsid w:val="00C02B17"/>
    <w:rsid w:val="00C03298"/>
    <w:rsid w:val="00C0379D"/>
    <w:rsid w:val="00C03931"/>
    <w:rsid w:val="00C04F0E"/>
    <w:rsid w:val="00C05FE3"/>
    <w:rsid w:val="00C06847"/>
    <w:rsid w:val="00C06AF1"/>
    <w:rsid w:val="00C06DD0"/>
    <w:rsid w:val="00C06FD5"/>
    <w:rsid w:val="00C10AA8"/>
    <w:rsid w:val="00C10BB4"/>
    <w:rsid w:val="00C1235D"/>
    <w:rsid w:val="00C12E22"/>
    <w:rsid w:val="00C13033"/>
    <w:rsid w:val="00C13DF8"/>
    <w:rsid w:val="00C15676"/>
    <w:rsid w:val="00C15C98"/>
    <w:rsid w:val="00C16121"/>
    <w:rsid w:val="00C16634"/>
    <w:rsid w:val="00C1663B"/>
    <w:rsid w:val="00C16B5E"/>
    <w:rsid w:val="00C20260"/>
    <w:rsid w:val="00C206AA"/>
    <w:rsid w:val="00C2136D"/>
    <w:rsid w:val="00C214EE"/>
    <w:rsid w:val="00C215F5"/>
    <w:rsid w:val="00C22038"/>
    <w:rsid w:val="00C229E7"/>
    <w:rsid w:val="00C2314B"/>
    <w:rsid w:val="00C231B2"/>
    <w:rsid w:val="00C243A4"/>
    <w:rsid w:val="00C24971"/>
    <w:rsid w:val="00C25456"/>
    <w:rsid w:val="00C268A2"/>
    <w:rsid w:val="00C26BE5"/>
    <w:rsid w:val="00C26E4D"/>
    <w:rsid w:val="00C27638"/>
    <w:rsid w:val="00C27909"/>
    <w:rsid w:val="00C27B03"/>
    <w:rsid w:val="00C27B9C"/>
    <w:rsid w:val="00C27BB0"/>
    <w:rsid w:val="00C3111F"/>
    <w:rsid w:val="00C314E1"/>
    <w:rsid w:val="00C31BF2"/>
    <w:rsid w:val="00C324CF"/>
    <w:rsid w:val="00C32A72"/>
    <w:rsid w:val="00C33345"/>
    <w:rsid w:val="00C3389C"/>
    <w:rsid w:val="00C340AE"/>
    <w:rsid w:val="00C34397"/>
    <w:rsid w:val="00C34695"/>
    <w:rsid w:val="00C35E18"/>
    <w:rsid w:val="00C36BFC"/>
    <w:rsid w:val="00C3788B"/>
    <w:rsid w:val="00C379B3"/>
    <w:rsid w:val="00C37AAE"/>
    <w:rsid w:val="00C40818"/>
    <w:rsid w:val="00C4095D"/>
    <w:rsid w:val="00C412D3"/>
    <w:rsid w:val="00C45217"/>
    <w:rsid w:val="00C45B3D"/>
    <w:rsid w:val="00C465C2"/>
    <w:rsid w:val="00C50EB8"/>
    <w:rsid w:val="00C51518"/>
    <w:rsid w:val="00C51981"/>
    <w:rsid w:val="00C54226"/>
    <w:rsid w:val="00C544B4"/>
    <w:rsid w:val="00C569D2"/>
    <w:rsid w:val="00C5732C"/>
    <w:rsid w:val="00C601D2"/>
    <w:rsid w:val="00C622A2"/>
    <w:rsid w:val="00C631A4"/>
    <w:rsid w:val="00C638C3"/>
    <w:rsid w:val="00C63AFD"/>
    <w:rsid w:val="00C63E6A"/>
    <w:rsid w:val="00C65A7F"/>
    <w:rsid w:val="00C65BCC"/>
    <w:rsid w:val="00C65DD5"/>
    <w:rsid w:val="00C66970"/>
    <w:rsid w:val="00C67D58"/>
    <w:rsid w:val="00C70F62"/>
    <w:rsid w:val="00C71D35"/>
    <w:rsid w:val="00C726FB"/>
    <w:rsid w:val="00C75DE7"/>
    <w:rsid w:val="00C76EDC"/>
    <w:rsid w:val="00C77FCA"/>
    <w:rsid w:val="00C8016C"/>
    <w:rsid w:val="00C830D2"/>
    <w:rsid w:val="00C83C31"/>
    <w:rsid w:val="00C83EAE"/>
    <w:rsid w:val="00C8507A"/>
    <w:rsid w:val="00C85FC7"/>
    <w:rsid w:val="00C8691C"/>
    <w:rsid w:val="00C86AB9"/>
    <w:rsid w:val="00C8764A"/>
    <w:rsid w:val="00C9132C"/>
    <w:rsid w:val="00C917E0"/>
    <w:rsid w:val="00C91D81"/>
    <w:rsid w:val="00C92232"/>
    <w:rsid w:val="00C92BC9"/>
    <w:rsid w:val="00C93448"/>
    <w:rsid w:val="00C949B4"/>
    <w:rsid w:val="00C974DA"/>
    <w:rsid w:val="00CA10AF"/>
    <w:rsid w:val="00CA163F"/>
    <w:rsid w:val="00CA168A"/>
    <w:rsid w:val="00CA2B70"/>
    <w:rsid w:val="00CA357E"/>
    <w:rsid w:val="00CA4310"/>
    <w:rsid w:val="00CA44F9"/>
    <w:rsid w:val="00CA4A69"/>
    <w:rsid w:val="00CA5366"/>
    <w:rsid w:val="00CA5AE3"/>
    <w:rsid w:val="00CA6B5D"/>
    <w:rsid w:val="00CA739C"/>
    <w:rsid w:val="00CB0671"/>
    <w:rsid w:val="00CB1D24"/>
    <w:rsid w:val="00CB2092"/>
    <w:rsid w:val="00CB2B3C"/>
    <w:rsid w:val="00CB2F17"/>
    <w:rsid w:val="00CB30D3"/>
    <w:rsid w:val="00CB341F"/>
    <w:rsid w:val="00CB3744"/>
    <w:rsid w:val="00CB383B"/>
    <w:rsid w:val="00CB5109"/>
    <w:rsid w:val="00CB6030"/>
    <w:rsid w:val="00CB656F"/>
    <w:rsid w:val="00CB6785"/>
    <w:rsid w:val="00CB680D"/>
    <w:rsid w:val="00CB6CDE"/>
    <w:rsid w:val="00CB720A"/>
    <w:rsid w:val="00CC04CE"/>
    <w:rsid w:val="00CC109D"/>
    <w:rsid w:val="00CC2624"/>
    <w:rsid w:val="00CC3613"/>
    <w:rsid w:val="00CC3E0C"/>
    <w:rsid w:val="00CC4730"/>
    <w:rsid w:val="00CC49DA"/>
    <w:rsid w:val="00CC57CC"/>
    <w:rsid w:val="00CC58D3"/>
    <w:rsid w:val="00CC6102"/>
    <w:rsid w:val="00CC63B0"/>
    <w:rsid w:val="00CC6DFE"/>
    <w:rsid w:val="00CC71C4"/>
    <w:rsid w:val="00CC784D"/>
    <w:rsid w:val="00CC7A25"/>
    <w:rsid w:val="00CC7EB3"/>
    <w:rsid w:val="00CD4EA9"/>
    <w:rsid w:val="00CD594C"/>
    <w:rsid w:val="00CD5A35"/>
    <w:rsid w:val="00CD69EA"/>
    <w:rsid w:val="00CD6CE8"/>
    <w:rsid w:val="00CE0227"/>
    <w:rsid w:val="00CE0C0A"/>
    <w:rsid w:val="00CE1757"/>
    <w:rsid w:val="00CE1ACF"/>
    <w:rsid w:val="00CE1DDE"/>
    <w:rsid w:val="00CE2146"/>
    <w:rsid w:val="00CE2E2F"/>
    <w:rsid w:val="00CE31F6"/>
    <w:rsid w:val="00CE4042"/>
    <w:rsid w:val="00CE4871"/>
    <w:rsid w:val="00CE4D0D"/>
    <w:rsid w:val="00CE4FF6"/>
    <w:rsid w:val="00CE5491"/>
    <w:rsid w:val="00CE56F3"/>
    <w:rsid w:val="00CE5DDA"/>
    <w:rsid w:val="00CE6211"/>
    <w:rsid w:val="00CE65A0"/>
    <w:rsid w:val="00CE6DA9"/>
    <w:rsid w:val="00CE7BF7"/>
    <w:rsid w:val="00CF03AD"/>
    <w:rsid w:val="00CF051E"/>
    <w:rsid w:val="00CF100E"/>
    <w:rsid w:val="00CF173C"/>
    <w:rsid w:val="00CF1F3C"/>
    <w:rsid w:val="00CF23B6"/>
    <w:rsid w:val="00CF2EC5"/>
    <w:rsid w:val="00CF3CFB"/>
    <w:rsid w:val="00CF3F3D"/>
    <w:rsid w:val="00CF5D47"/>
    <w:rsid w:val="00CF6B6E"/>
    <w:rsid w:val="00D004BA"/>
    <w:rsid w:val="00D00B0D"/>
    <w:rsid w:val="00D00F4E"/>
    <w:rsid w:val="00D01D56"/>
    <w:rsid w:val="00D0337B"/>
    <w:rsid w:val="00D03964"/>
    <w:rsid w:val="00D043A3"/>
    <w:rsid w:val="00D044E8"/>
    <w:rsid w:val="00D057B7"/>
    <w:rsid w:val="00D05AA0"/>
    <w:rsid w:val="00D05B37"/>
    <w:rsid w:val="00D06D5E"/>
    <w:rsid w:val="00D07120"/>
    <w:rsid w:val="00D07123"/>
    <w:rsid w:val="00D079B2"/>
    <w:rsid w:val="00D114E9"/>
    <w:rsid w:val="00D11E56"/>
    <w:rsid w:val="00D12A16"/>
    <w:rsid w:val="00D13555"/>
    <w:rsid w:val="00D14BFD"/>
    <w:rsid w:val="00D14ED0"/>
    <w:rsid w:val="00D15BF2"/>
    <w:rsid w:val="00D17325"/>
    <w:rsid w:val="00D177FE"/>
    <w:rsid w:val="00D2055E"/>
    <w:rsid w:val="00D211FF"/>
    <w:rsid w:val="00D21D78"/>
    <w:rsid w:val="00D23837"/>
    <w:rsid w:val="00D24740"/>
    <w:rsid w:val="00D25377"/>
    <w:rsid w:val="00D25A60"/>
    <w:rsid w:val="00D265D6"/>
    <w:rsid w:val="00D3221B"/>
    <w:rsid w:val="00D33CE9"/>
    <w:rsid w:val="00D3554E"/>
    <w:rsid w:val="00D35616"/>
    <w:rsid w:val="00D36F4E"/>
    <w:rsid w:val="00D4054D"/>
    <w:rsid w:val="00D40D36"/>
    <w:rsid w:val="00D40FF8"/>
    <w:rsid w:val="00D429C6"/>
    <w:rsid w:val="00D450DF"/>
    <w:rsid w:val="00D45559"/>
    <w:rsid w:val="00D45C9B"/>
    <w:rsid w:val="00D47504"/>
    <w:rsid w:val="00D47748"/>
    <w:rsid w:val="00D5042C"/>
    <w:rsid w:val="00D51E3A"/>
    <w:rsid w:val="00D52B9A"/>
    <w:rsid w:val="00D531B2"/>
    <w:rsid w:val="00D534F8"/>
    <w:rsid w:val="00D5354B"/>
    <w:rsid w:val="00D53D7C"/>
    <w:rsid w:val="00D54CC3"/>
    <w:rsid w:val="00D55369"/>
    <w:rsid w:val="00D6041A"/>
    <w:rsid w:val="00D61ED7"/>
    <w:rsid w:val="00D62F1C"/>
    <w:rsid w:val="00D633EB"/>
    <w:rsid w:val="00D63CB0"/>
    <w:rsid w:val="00D64D1D"/>
    <w:rsid w:val="00D651B5"/>
    <w:rsid w:val="00D65DCE"/>
    <w:rsid w:val="00D671C8"/>
    <w:rsid w:val="00D6756E"/>
    <w:rsid w:val="00D70447"/>
    <w:rsid w:val="00D71ACD"/>
    <w:rsid w:val="00D71E86"/>
    <w:rsid w:val="00D72101"/>
    <w:rsid w:val="00D721E3"/>
    <w:rsid w:val="00D7288F"/>
    <w:rsid w:val="00D732CE"/>
    <w:rsid w:val="00D733E0"/>
    <w:rsid w:val="00D73461"/>
    <w:rsid w:val="00D752D8"/>
    <w:rsid w:val="00D77CE2"/>
    <w:rsid w:val="00D80C22"/>
    <w:rsid w:val="00D817AC"/>
    <w:rsid w:val="00D81E69"/>
    <w:rsid w:val="00D822FC"/>
    <w:rsid w:val="00D82FF7"/>
    <w:rsid w:val="00D83D8F"/>
    <w:rsid w:val="00D847FE"/>
    <w:rsid w:val="00D84A57"/>
    <w:rsid w:val="00D84D39"/>
    <w:rsid w:val="00D85453"/>
    <w:rsid w:val="00D91230"/>
    <w:rsid w:val="00D914B6"/>
    <w:rsid w:val="00D918EA"/>
    <w:rsid w:val="00D91EFA"/>
    <w:rsid w:val="00D92D32"/>
    <w:rsid w:val="00D92DCC"/>
    <w:rsid w:val="00D93EDB"/>
    <w:rsid w:val="00D9462E"/>
    <w:rsid w:val="00D94B41"/>
    <w:rsid w:val="00D964EA"/>
    <w:rsid w:val="00D966D0"/>
    <w:rsid w:val="00D970F0"/>
    <w:rsid w:val="00DA032D"/>
    <w:rsid w:val="00DA0C59"/>
    <w:rsid w:val="00DA3265"/>
    <w:rsid w:val="00DA32BD"/>
    <w:rsid w:val="00DA36FC"/>
    <w:rsid w:val="00DA3991"/>
    <w:rsid w:val="00DA4C06"/>
    <w:rsid w:val="00DA4F2D"/>
    <w:rsid w:val="00DA52AB"/>
    <w:rsid w:val="00DA6731"/>
    <w:rsid w:val="00DA7341"/>
    <w:rsid w:val="00DA79BD"/>
    <w:rsid w:val="00DB046B"/>
    <w:rsid w:val="00DB0631"/>
    <w:rsid w:val="00DB0929"/>
    <w:rsid w:val="00DB0990"/>
    <w:rsid w:val="00DB2974"/>
    <w:rsid w:val="00DB307B"/>
    <w:rsid w:val="00DB3C35"/>
    <w:rsid w:val="00DB555C"/>
    <w:rsid w:val="00DB5E44"/>
    <w:rsid w:val="00DB7211"/>
    <w:rsid w:val="00DB7E6C"/>
    <w:rsid w:val="00DC0A0B"/>
    <w:rsid w:val="00DC34D2"/>
    <w:rsid w:val="00DC356C"/>
    <w:rsid w:val="00DC4192"/>
    <w:rsid w:val="00DC4502"/>
    <w:rsid w:val="00DC4811"/>
    <w:rsid w:val="00DC54E5"/>
    <w:rsid w:val="00DC61B9"/>
    <w:rsid w:val="00DC7DBB"/>
    <w:rsid w:val="00DD0A91"/>
    <w:rsid w:val="00DD0CD3"/>
    <w:rsid w:val="00DD0FB8"/>
    <w:rsid w:val="00DD14F8"/>
    <w:rsid w:val="00DD24FC"/>
    <w:rsid w:val="00DD2849"/>
    <w:rsid w:val="00DD389B"/>
    <w:rsid w:val="00DD3DDD"/>
    <w:rsid w:val="00DD4A2D"/>
    <w:rsid w:val="00DD5A29"/>
    <w:rsid w:val="00DD5D9D"/>
    <w:rsid w:val="00DD6040"/>
    <w:rsid w:val="00DD78E4"/>
    <w:rsid w:val="00DD7EA6"/>
    <w:rsid w:val="00DE01B8"/>
    <w:rsid w:val="00DE06E4"/>
    <w:rsid w:val="00DE19E0"/>
    <w:rsid w:val="00DE29C2"/>
    <w:rsid w:val="00DE2FA6"/>
    <w:rsid w:val="00DE35CB"/>
    <w:rsid w:val="00DE3B5E"/>
    <w:rsid w:val="00DE568B"/>
    <w:rsid w:val="00DE6480"/>
    <w:rsid w:val="00DE7201"/>
    <w:rsid w:val="00DF09F4"/>
    <w:rsid w:val="00DF0C3A"/>
    <w:rsid w:val="00DF1744"/>
    <w:rsid w:val="00DF21E9"/>
    <w:rsid w:val="00DF224F"/>
    <w:rsid w:val="00DF24EA"/>
    <w:rsid w:val="00DF28FC"/>
    <w:rsid w:val="00DF2BA7"/>
    <w:rsid w:val="00DF2BFC"/>
    <w:rsid w:val="00DF2D2B"/>
    <w:rsid w:val="00DF3CC1"/>
    <w:rsid w:val="00DF48DD"/>
    <w:rsid w:val="00DF65A8"/>
    <w:rsid w:val="00DF784D"/>
    <w:rsid w:val="00E00F14"/>
    <w:rsid w:val="00E011B1"/>
    <w:rsid w:val="00E03CAA"/>
    <w:rsid w:val="00E0538C"/>
    <w:rsid w:val="00E05AD2"/>
    <w:rsid w:val="00E06386"/>
    <w:rsid w:val="00E066E0"/>
    <w:rsid w:val="00E10268"/>
    <w:rsid w:val="00E10639"/>
    <w:rsid w:val="00E11220"/>
    <w:rsid w:val="00E11CC7"/>
    <w:rsid w:val="00E124C3"/>
    <w:rsid w:val="00E12652"/>
    <w:rsid w:val="00E12D84"/>
    <w:rsid w:val="00E145D8"/>
    <w:rsid w:val="00E146EA"/>
    <w:rsid w:val="00E14712"/>
    <w:rsid w:val="00E16DA6"/>
    <w:rsid w:val="00E17B8C"/>
    <w:rsid w:val="00E17FEB"/>
    <w:rsid w:val="00E20B94"/>
    <w:rsid w:val="00E22350"/>
    <w:rsid w:val="00E224E2"/>
    <w:rsid w:val="00E22C05"/>
    <w:rsid w:val="00E230AE"/>
    <w:rsid w:val="00E24EB4"/>
    <w:rsid w:val="00E2597B"/>
    <w:rsid w:val="00E271FF"/>
    <w:rsid w:val="00E308AF"/>
    <w:rsid w:val="00E30A82"/>
    <w:rsid w:val="00E31B61"/>
    <w:rsid w:val="00E320ED"/>
    <w:rsid w:val="00E326E4"/>
    <w:rsid w:val="00E329A5"/>
    <w:rsid w:val="00E32DED"/>
    <w:rsid w:val="00E33AFB"/>
    <w:rsid w:val="00E34218"/>
    <w:rsid w:val="00E34345"/>
    <w:rsid w:val="00E34ECC"/>
    <w:rsid w:val="00E34FF9"/>
    <w:rsid w:val="00E352F4"/>
    <w:rsid w:val="00E356EA"/>
    <w:rsid w:val="00E36718"/>
    <w:rsid w:val="00E3789C"/>
    <w:rsid w:val="00E37CAD"/>
    <w:rsid w:val="00E40DFB"/>
    <w:rsid w:val="00E41488"/>
    <w:rsid w:val="00E4173F"/>
    <w:rsid w:val="00E421B6"/>
    <w:rsid w:val="00E42D2F"/>
    <w:rsid w:val="00E436E7"/>
    <w:rsid w:val="00E438F7"/>
    <w:rsid w:val="00E4579E"/>
    <w:rsid w:val="00E45BD8"/>
    <w:rsid w:val="00E46282"/>
    <w:rsid w:val="00E4714D"/>
    <w:rsid w:val="00E473DD"/>
    <w:rsid w:val="00E504D9"/>
    <w:rsid w:val="00E50688"/>
    <w:rsid w:val="00E51E15"/>
    <w:rsid w:val="00E5216E"/>
    <w:rsid w:val="00E54BAC"/>
    <w:rsid w:val="00E54FDF"/>
    <w:rsid w:val="00E566F6"/>
    <w:rsid w:val="00E572C3"/>
    <w:rsid w:val="00E57AFC"/>
    <w:rsid w:val="00E60BA7"/>
    <w:rsid w:val="00E62331"/>
    <w:rsid w:val="00E62422"/>
    <w:rsid w:val="00E637FA"/>
    <w:rsid w:val="00E639E9"/>
    <w:rsid w:val="00E64F49"/>
    <w:rsid w:val="00E65040"/>
    <w:rsid w:val="00E6689D"/>
    <w:rsid w:val="00E66EB4"/>
    <w:rsid w:val="00E6756F"/>
    <w:rsid w:val="00E67BC9"/>
    <w:rsid w:val="00E67BEC"/>
    <w:rsid w:val="00E702E3"/>
    <w:rsid w:val="00E709A7"/>
    <w:rsid w:val="00E71DFC"/>
    <w:rsid w:val="00E7624A"/>
    <w:rsid w:val="00E76264"/>
    <w:rsid w:val="00E7631F"/>
    <w:rsid w:val="00E77233"/>
    <w:rsid w:val="00E80E80"/>
    <w:rsid w:val="00E81113"/>
    <w:rsid w:val="00E8112E"/>
    <w:rsid w:val="00E819CA"/>
    <w:rsid w:val="00E81D88"/>
    <w:rsid w:val="00E82344"/>
    <w:rsid w:val="00E82C8F"/>
    <w:rsid w:val="00E82CCE"/>
    <w:rsid w:val="00E83805"/>
    <w:rsid w:val="00E84C82"/>
    <w:rsid w:val="00E84D64"/>
    <w:rsid w:val="00E85AF0"/>
    <w:rsid w:val="00E86C88"/>
    <w:rsid w:val="00E87408"/>
    <w:rsid w:val="00E875C1"/>
    <w:rsid w:val="00E9023A"/>
    <w:rsid w:val="00E908EA"/>
    <w:rsid w:val="00E914C4"/>
    <w:rsid w:val="00E925E2"/>
    <w:rsid w:val="00E92DD8"/>
    <w:rsid w:val="00E93497"/>
    <w:rsid w:val="00E934F5"/>
    <w:rsid w:val="00E94247"/>
    <w:rsid w:val="00E94336"/>
    <w:rsid w:val="00E94997"/>
    <w:rsid w:val="00E96961"/>
    <w:rsid w:val="00E97EDD"/>
    <w:rsid w:val="00EA161C"/>
    <w:rsid w:val="00EA1B85"/>
    <w:rsid w:val="00EA1F08"/>
    <w:rsid w:val="00EA24CF"/>
    <w:rsid w:val="00EA39B4"/>
    <w:rsid w:val="00EA451F"/>
    <w:rsid w:val="00EA5240"/>
    <w:rsid w:val="00EA59B3"/>
    <w:rsid w:val="00EA72EC"/>
    <w:rsid w:val="00EA7CF0"/>
    <w:rsid w:val="00EB11CB"/>
    <w:rsid w:val="00EB275A"/>
    <w:rsid w:val="00EB4583"/>
    <w:rsid w:val="00EB4948"/>
    <w:rsid w:val="00EB4B42"/>
    <w:rsid w:val="00EB5229"/>
    <w:rsid w:val="00EB546C"/>
    <w:rsid w:val="00EB786A"/>
    <w:rsid w:val="00EB7F73"/>
    <w:rsid w:val="00EC06D6"/>
    <w:rsid w:val="00EC0E65"/>
    <w:rsid w:val="00EC1578"/>
    <w:rsid w:val="00EC1C72"/>
    <w:rsid w:val="00EC1D3E"/>
    <w:rsid w:val="00EC3CC9"/>
    <w:rsid w:val="00EC43DF"/>
    <w:rsid w:val="00EC4BE6"/>
    <w:rsid w:val="00EC6686"/>
    <w:rsid w:val="00EC680A"/>
    <w:rsid w:val="00ED1009"/>
    <w:rsid w:val="00ED2878"/>
    <w:rsid w:val="00ED3AA2"/>
    <w:rsid w:val="00ED5D1D"/>
    <w:rsid w:val="00ED635D"/>
    <w:rsid w:val="00ED7C7B"/>
    <w:rsid w:val="00ED7CD2"/>
    <w:rsid w:val="00EE0196"/>
    <w:rsid w:val="00EE0ACE"/>
    <w:rsid w:val="00EE0B9C"/>
    <w:rsid w:val="00EE1D25"/>
    <w:rsid w:val="00EE2BED"/>
    <w:rsid w:val="00EE3371"/>
    <w:rsid w:val="00EE374B"/>
    <w:rsid w:val="00EE42DD"/>
    <w:rsid w:val="00EE450F"/>
    <w:rsid w:val="00EE47E4"/>
    <w:rsid w:val="00EE66C6"/>
    <w:rsid w:val="00EF18F1"/>
    <w:rsid w:val="00EF25B8"/>
    <w:rsid w:val="00EF41B0"/>
    <w:rsid w:val="00EF4420"/>
    <w:rsid w:val="00EF5C1A"/>
    <w:rsid w:val="00EF5E86"/>
    <w:rsid w:val="00EF6B16"/>
    <w:rsid w:val="00EF7443"/>
    <w:rsid w:val="00EF7EA7"/>
    <w:rsid w:val="00F00039"/>
    <w:rsid w:val="00F011FC"/>
    <w:rsid w:val="00F029DC"/>
    <w:rsid w:val="00F0422D"/>
    <w:rsid w:val="00F049D1"/>
    <w:rsid w:val="00F111A3"/>
    <w:rsid w:val="00F111C5"/>
    <w:rsid w:val="00F11BB5"/>
    <w:rsid w:val="00F128E8"/>
    <w:rsid w:val="00F134FD"/>
    <w:rsid w:val="00F135F2"/>
    <w:rsid w:val="00F13CDC"/>
    <w:rsid w:val="00F1417B"/>
    <w:rsid w:val="00F14895"/>
    <w:rsid w:val="00F15ED5"/>
    <w:rsid w:val="00F168A1"/>
    <w:rsid w:val="00F16B4C"/>
    <w:rsid w:val="00F20151"/>
    <w:rsid w:val="00F205B5"/>
    <w:rsid w:val="00F2095F"/>
    <w:rsid w:val="00F21626"/>
    <w:rsid w:val="00F22633"/>
    <w:rsid w:val="00F226B5"/>
    <w:rsid w:val="00F22C0F"/>
    <w:rsid w:val="00F2309D"/>
    <w:rsid w:val="00F23F42"/>
    <w:rsid w:val="00F24032"/>
    <w:rsid w:val="00F243B8"/>
    <w:rsid w:val="00F25AF8"/>
    <w:rsid w:val="00F25C2A"/>
    <w:rsid w:val="00F27871"/>
    <w:rsid w:val="00F27F6D"/>
    <w:rsid w:val="00F3038F"/>
    <w:rsid w:val="00F30D74"/>
    <w:rsid w:val="00F3191E"/>
    <w:rsid w:val="00F32FF2"/>
    <w:rsid w:val="00F33B5F"/>
    <w:rsid w:val="00F3407D"/>
    <w:rsid w:val="00F34835"/>
    <w:rsid w:val="00F34A57"/>
    <w:rsid w:val="00F34B99"/>
    <w:rsid w:val="00F35833"/>
    <w:rsid w:val="00F36CB0"/>
    <w:rsid w:val="00F3720D"/>
    <w:rsid w:val="00F376A0"/>
    <w:rsid w:val="00F37AC8"/>
    <w:rsid w:val="00F404F7"/>
    <w:rsid w:val="00F40888"/>
    <w:rsid w:val="00F40C88"/>
    <w:rsid w:val="00F434D1"/>
    <w:rsid w:val="00F436FD"/>
    <w:rsid w:val="00F46750"/>
    <w:rsid w:val="00F50D7F"/>
    <w:rsid w:val="00F50E48"/>
    <w:rsid w:val="00F52697"/>
    <w:rsid w:val="00F52DAB"/>
    <w:rsid w:val="00F5308D"/>
    <w:rsid w:val="00F53BA3"/>
    <w:rsid w:val="00F543F0"/>
    <w:rsid w:val="00F55CD7"/>
    <w:rsid w:val="00F57DB1"/>
    <w:rsid w:val="00F6019D"/>
    <w:rsid w:val="00F60DFC"/>
    <w:rsid w:val="00F63FFB"/>
    <w:rsid w:val="00F644E7"/>
    <w:rsid w:val="00F64CBE"/>
    <w:rsid w:val="00F65C81"/>
    <w:rsid w:val="00F7007B"/>
    <w:rsid w:val="00F7109F"/>
    <w:rsid w:val="00F710E5"/>
    <w:rsid w:val="00F72090"/>
    <w:rsid w:val="00F72873"/>
    <w:rsid w:val="00F7332E"/>
    <w:rsid w:val="00F73E57"/>
    <w:rsid w:val="00F76199"/>
    <w:rsid w:val="00F76929"/>
    <w:rsid w:val="00F7786E"/>
    <w:rsid w:val="00F77D82"/>
    <w:rsid w:val="00F809A6"/>
    <w:rsid w:val="00F80AB8"/>
    <w:rsid w:val="00F815CD"/>
    <w:rsid w:val="00F817FD"/>
    <w:rsid w:val="00F81D29"/>
    <w:rsid w:val="00F822FF"/>
    <w:rsid w:val="00F843B7"/>
    <w:rsid w:val="00F8503C"/>
    <w:rsid w:val="00F86393"/>
    <w:rsid w:val="00F86697"/>
    <w:rsid w:val="00F87138"/>
    <w:rsid w:val="00F877AE"/>
    <w:rsid w:val="00F87B74"/>
    <w:rsid w:val="00F87D9F"/>
    <w:rsid w:val="00F87F65"/>
    <w:rsid w:val="00F9135B"/>
    <w:rsid w:val="00F91C4D"/>
    <w:rsid w:val="00F92FA2"/>
    <w:rsid w:val="00F92FD9"/>
    <w:rsid w:val="00F935C8"/>
    <w:rsid w:val="00F93740"/>
    <w:rsid w:val="00F93DD1"/>
    <w:rsid w:val="00F9427F"/>
    <w:rsid w:val="00F94A56"/>
    <w:rsid w:val="00F95CF4"/>
    <w:rsid w:val="00F9605C"/>
    <w:rsid w:val="00F97925"/>
    <w:rsid w:val="00FA0DAB"/>
    <w:rsid w:val="00FA104D"/>
    <w:rsid w:val="00FA1523"/>
    <w:rsid w:val="00FA2192"/>
    <w:rsid w:val="00FA2303"/>
    <w:rsid w:val="00FA38CF"/>
    <w:rsid w:val="00FA3AB0"/>
    <w:rsid w:val="00FA3F26"/>
    <w:rsid w:val="00FA4653"/>
    <w:rsid w:val="00FA6684"/>
    <w:rsid w:val="00FA6C36"/>
    <w:rsid w:val="00FA731E"/>
    <w:rsid w:val="00FA7896"/>
    <w:rsid w:val="00FB0321"/>
    <w:rsid w:val="00FB19F9"/>
    <w:rsid w:val="00FB29FE"/>
    <w:rsid w:val="00FB2B38"/>
    <w:rsid w:val="00FB3700"/>
    <w:rsid w:val="00FB41E9"/>
    <w:rsid w:val="00FB42ED"/>
    <w:rsid w:val="00FB4D56"/>
    <w:rsid w:val="00FB5848"/>
    <w:rsid w:val="00FB6720"/>
    <w:rsid w:val="00FB6BA7"/>
    <w:rsid w:val="00FC0DBB"/>
    <w:rsid w:val="00FC1272"/>
    <w:rsid w:val="00FC1768"/>
    <w:rsid w:val="00FC1ED5"/>
    <w:rsid w:val="00FC2C42"/>
    <w:rsid w:val="00FC362F"/>
    <w:rsid w:val="00FC367F"/>
    <w:rsid w:val="00FC3908"/>
    <w:rsid w:val="00FC3B67"/>
    <w:rsid w:val="00FC4049"/>
    <w:rsid w:val="00FC5334"/>
    <w:rsid w:val="00FC544D"/>
    <w:rsid w:val="00FC5B63"/>
    <w:rsid w:val="00FC5C67"/>
    <w:rsid w:val="00FC6358"/>
    <w:rsid w:val="00FC734D"/>
    <w:rsid w:val="00FD01CF"/>
    <w:rsid w:val="00FD0FA8"/>
    <w:rsid w:val="00FD11E4"/>
    <w:rsid w:val="00FD320D"/>
    <w:rsid w:val="00FD4CED"/>
    <w:rsid w:val="00FD508D"/>
    <w:rsid w:val="00FD5814"/>
    <w:rsid w:val="00FD71AC"/>
    <w:rsid w:val="00FD73A1"/>
    <w:rsid w:val="00FD76B8"/>
    <w:rsid w:val="00FE0217"/>
    <w:rsid w:val="00FE0C67"/>
    <w:rsid w:val="00FE0D55"/>
    <w:rsid w:val="00FE0F06"/>
    <w:rsid w:val="00FE16B0"/>
    <w:rsid w:val="00FE1FCF"/>
    <w:rsid w:val="00FE23DE"/>
    <w:rsid w:val="00FE3D3E"/>
    <w:rsid w:val="00FE43EB"/>
    <w:rsid w:val="00FE5419"/>
    <w:rsid w:val="00FE5845"/>
    <w:rsid w:val="00FE7CBE"/>
    <w:rsid w:val="00FF07E4"/>
    <w:rsid w:val="00FF4645"/>
    <w:rsid w:val="00FF519F"/>
    <w:rsid w:val="00FF5876"/>
    <w:rsid w:val="00FF5B02"/>
    <w:rsid w:val="00FF6BA5"/>
    <w:rsid w:val="00FF6D22"/>
    <w:rsid w:val="00FF6DB4"/>
    <w:rsid w:val="00FF71E0"/>
    <w:rsid w:val="00FF7D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uiPriority="99"/>
    <w:lsdException w:name="Hyperlink" w:uiPriority="99"/>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2">
    <w:name w:val="Normal"/>
    <w:qFormat/>
    <w:rsid w:val="00035925"/>
    <w:pPr>
      <w:widowControl w:val="0"/>
      <w:jc w:val="both"/>
    </w:pPr>
    <w:rPr>
      <w:kern w:val="2"/>
      <w:sz w:val="21"/>
      <w:szCs w:val="24"/>
    </w:rPr>
  </w:style>
  <w:style w:type="paragraph" w:styleId="1">
    <w:name w:val="heading 1"/>
    <w:basedOn w:val="aff2"/>
    <w:next w:val="aff2"/>
    <w:link w:val="1Char"/>
    <w:qFormat/>
    <w:rsid w:val="000E6D83"/>
    <w:pPr>
      <w:keepNext/>
      <w:keepLines/>
      <w:ind w:firstLine="363"/>
      <w:jc w:val="center"/>
      <w:outlineLvl w:val="0"/>
    </w:pPr>
    <w:rPr>
      <w:b/>
      <w:bCs/>
      <w:kern w:val="44"/>
      <w:sz w:val="28"/>
      <w:szCs w:val="44"/>
    </w:rPr>
  </w:style>
  <w:style w:type="paragraph" w:styleId="2">
    <w:name w:val="heading 2"/>
    <w:basedOn w:val="aff2"/>
    <w:next w:val="aff2"/>
    <w:link w:val="2Char"/>
    <w:qFormat/>
    <w:rsid w:val="000E6D83"/>
    <w:pPr>
      <w:keepNext/>
      <w:keepLines/>
      <w:numPr>
        <w:ilvl w:val="1"/>
        <w:numId w:val="1"/>
      </w:numPr>
      <w:spacing w:before="260" w:after="260" w:line="416" w:lineRule="auto"/>
      <w:outlineLvl w:val="1"/>
    </w:pPr>
    <w:rPr>
      <w:rFonts w:ascii="Cambria" w:hAnsi="Cambria"/>
      <w:b/>
      <w:bCs/>
      <w:kern w:val="0"/>
      <w:sz w:val="32"/>
      <w:szCs w:val="32"/>
    </w:rPr>
  </w:style>
  <w:style w:type="paragraph" w:styleId="3">
    <w:name w:val="heading 3"/>
    <w:basedOn w:val="2"/>
    <w:next w:val="aff2"/>
    <w:link w:val="3Char"/>
    <w:qFormat/>
    <w:rsid w:val="000E6D83"/>
    <w:pPr>
      <w:widowControl/>
      <w:numPr>
        <w:ilvl w:val="0"/>
        <w:numId w:val="0"/>
      </w:numPr>
      <w:tabs>
        <w:tab w:val="left" w:pos="901"/>
        <w:tab w:val="left" w:pos="1134"/>
      </w:tabs>
      <w:spacing w:before="80" w:after="80" w:line="240" w:lineRule="auto"/>
      <w:ind w:left="1134" w:hanging="1134"/>
      <w:jc w:val="left"/>
      <w:outlineLvl w:val="2"/>
    </w:pPr>
    <w:rPr>
      <w:rFonts w:ascii="Times New Roman" w:hAnsi="Times New Roman"/>
      <w:bCs w:val="0"/>
      <w:color w:val="000000"/>
      <w:sz w:val="28"/>
      <w:szCs w:val="24"/>
    </w:rPr>
  </w:style>
  <w:style w:type="paragraph" w:styleId="4">
    <w:name w:val="heading 4"/>
    <w:basedOn w:val="3"/>
    <w:next w:val="aff2"/>
    <w:link w:val="4Char"/>
    <w:qFormat/>
    <w:rsid w:val="000E6D83"/>
    <w:pPr>
      <w:outlineLvl w:val="3"/>
    </w:pPr>
    <w:rPr>
      <w:bCs/>
    </w:rPr>
  </w:style>
  <w:style w:type="character" w:default="1" w:styleId="aff3">
    <w:name w:val="Default Paragraph Font"/>
    <w:uiPriority w:val="1"/>
    <w:semiHidden/>
    <w:unhideWhenUsed/>
  </w:style>
  <w:style w:type="table" w:default="1" w:styleId="aff4">
    <w:name w:val="Normal Table"/>
    <w:uiPriority w:val="99"/>
    <w:semiHidden/>
    <w:unhideWhenUsed/>
    <w:qFormat/>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6"/>
    <w:rsid w:val="00035925"/>
    <w:rPr>
      <w:rFonts w:ascii="宋体"/>
      <w:noProof/>
      <w:sz w:val="21"/>
      <w:lang w:val="en-US" w:eastAsia="zh-CN" w:bidi="ar-SA"/>
    </w:rPr>
  </w:style>
  <w:style w:type="paragraph" w:customStyle="1" w:styleId="a7">
    <w:name w:val="一级条标题"/>
    <w:next w:val="aff6"/>
    <w:rsid w:val="001C149C"/>
    <w:pPr>
      <w:numPr>
        <w:ilvl w:val="1"/>
        <w:numId w:val="15"/>
      </w:numPr>
      <w:spacing w:beforeLines="50" w:afterLines="50"/>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6">
    <w:name w:val="章标题"/>
    <w:next w:val="aff6"/>
    <w:rsid w:val="001C149C"/>
    <w:pPr>
      <w:numPr>
        <w:numId w:val="15"/>
      </w:numPr>
      <w:spacing w:beforeLines="100" w:afterLines="100"/>
      <w:ind w:left="0"/>
      <w:jc w:val="both"/>
      <w:outlineLvl w:val="1"/>
    </w:pPr>
    <w:rPr>
      <w:rFonts w:ascii="黑体" w:eastAsia="黑体"/>
      <w:sz w:val="21"/>
    </w:rPr>
  </w:style>
  <w:style w:type="paragraph" w:customStyle="1" w:styleId="a8">
    <w:name w:val="二级条标题"/>
    <w:basedOn w:val="a7"/>
    <w:next w:val="aff6"/>
    <w:rsid w:val="001C149C"/>
    <w:pPr>
      <w:numPr>
        <w:ilvl w:val="2"/>
      </w:numPr>
      <w:spacing w:before="50" w:after="50"/>
      <w:outlineLvl w:val="3"/>
    </w:pPr>
  </w:style>
  <w:style w:type="paragraph" w:customStyle="1" w:styleId="20">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e">
    <w:name w:val="列项——（一级）"/>
    <w:rsid w:val="00BE55CB"/>
    <w:pPr>
      <w:widowControl w:val="0"/>
      <w:numPr>
        <w:numId w:val="4"/>
      </w:numPr>
      <w:jc w:val="both"/>
    </w:pPr>
    <w:rPr>
      <w:rFonts w:ascii="宋体"/>
      <w:sz w:val="21"/>
    </w:rPr>
  </w:style>
  <w:style w:type="paragraph" w:customStyle="1" w:styleId="af">
    <w:name w:val="列项●（二级）"/>
    <w:rsid w:val="00BE55CB"/>
    <w:pPr>
      <w:numPr>
        <w:ilvl w:val="1"/>
        <w:numId w:val="4"/>
      </w:numPr>
      <w:tabs>
        <w:tab w:val="left" w:pos="840"/>
      </w:tabs>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a">
    <w:name w:val="三级条标题"/>
    <w:basedOn w:val="a8"/>
    <w:next w:val="aff6"/>
    <w:rsid w:val="00DB0990"/>
    <w:pPr>
      <w:numPr>
        <w:ilvl w:val="0"/>
        <w:numId w:val="0"/>
      </w:numPr>
      <w:outlineLvl w:val="4"/>
    </w:pPr>
  </w:style>
  <w:style w:type="paragraph" w:customStyle="1" w:styleId="a1">
    <w:name w:val="示例"/>
    <w:next w:val="affb"/>
    <w:rsid w:val="005A5EAF"/>
    <w:pPr>
      <w:widowControl w:val="0"/>
      <w:numPr>
        <w:numId w:val="1"/>
      </w:numPr>
      <w:jc w:val="both"/>
    </w:pPr>
    <w:rPr>
      <w:rFonts w:ascii="宋体"/>
      <w:sz w:val="18"/>
      <w:szCs w:val="18"/>
    </w:rPr>
  </w:style>
  <w:style w:type="paragraph" w:customStyle="1" w:styleId="aff1">
    <w:name w:val="数字编号列项（二级）"/>
    <w:rsid w:val="003E5729"/>
    <w:pPr>
      <w:numPr>
        <w:ilvl w:val="1"/>
        <w:numId w:val="171"/>
      </w:numPr>
      <w:jc w:val="both"/>
    </w:pPr>
    <w:rPr>
      <w:rFonts w:ascii="宋体"/>
      <w:sz w:val="21"/>
    </w:rPr>
  </w:style>
  <w:style w:type="paragraph" w:customStyle="1" w:styleId="a9">
    <w:name w:val="四级条标题"/>
    <w:basedOn w:val="affa"/>
    <w:next w:val="aff6"/>
    <w:rsid w:val="001C149C"/>
    <w:pPr>
      <w:numPr>
        <w:ilvl w:val="4"/>
        <w:numId w:val="15"/>
      </w:numPr>
      <w:outlineLvl w:val="5"/>
    </w:pPr>
  </w:style>
  <w:style w:type="paragraph" w:customStyle="1" w:styleId="aa">
    <w:name w:val="五级条标题"/>
    <w:basedOn w:val="a9"/>
    <w:next w:val="aff6"/>
    <w:rsid w:val="001C149C"/>
    <w:pPr>
      <w:numPr>
        <w:ilvl w:val="5"/>
      </w:numPr>
      <w:outlineLvl w:val="6"/>
    </w:pPr>
  </w:style>
  <w:style w:type="paragraph" w:styleId="affc">
    <w:name w:val="footer"/>
    <w:basedOn w:val="aff2"/>
    <w:link w:val="Char0"/>
    <w:rsid w:val="00294E70"/>
    <w:pPr>
      <w:snapToGrid w:val="0"/>
      <w:ind w:rightChars="100" w:right="210"/>
      <w:jc w:val="right"/>
    </w:pPr>
    <w:rPr>
      <w:sz w:val="18"/>
      <w:szCs w:val="18"/>
    </w:rPr>
  </w:style>
  <w:style w:type="paragraph" w:styleId="affd">
    <w:name w:val="header"/>
    <w:basedOn w:val="aff2"/>
    <w:link w:val="Char1"/>
    <w:uiPriority w:val="99"/>
    <w:rsid w:val="00930116"/>
    <w:pPr>
      <w:snapToGrid w:val="0"/>
      <w:jc w:val="left"/>
    </w:pPr>
    <w:rPr>
      <w:sz w:val="18"/>
      <w:szCs w:val="18"/>
    </w:rPr>
  </w:style>
  <w:style w:type="paragraph" w:customStyle="1" w:styleId="aff">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f0">
    <w:name w:val="字母编号列项（一级）"/>
    <w:rsid w:val="003E5729"/>
    <w:pPr>
      <w:numPr>
        <w:numId w:val="171"/>
      </w:numPr>
      <w:jc w:val="both"/>
    </w:pPr>
    <w:rPr>
      <w:rFonts w:ascii="宋体"/>
      <w:sz w:val="21"/>
    </w:rPr>
  </w:style>
  <w:style w:type="paragraph" w:customStyle="1" w:styleId="af0">
    <w:name w:val="列项◆（三级）"/>
    <w:basedOn w:val="aff2"/>
    <w:rsid w:val="00BE55CB"/>
    <w:pPr>
      <w:numPr>
        <w:ilvl w:val="2"/>
        <w:numId w:val="4"/>
      </w:numPr>
    </w:pPr>
    <w:rPr>
      <w:rFonts w:ascii="宋体"/>
      <w:szCs w:val="21"/>
    </w:rPr>
  </w:style>
  <w:style w:type="paragraph" w:customStyle="1" w:styleId="affe">
    <w:name w:val="编号列项（三级）"/>
    <w:rsid w:val="00DB0990"/>
    <w:rPr>
      <w:rFonts w:ascii="宋体"/>
      <w:sz w:val="21"/>
    </w:rPr>
  </w:style>
  <w:style w:type="paragraph" w:customStyle="1" w:styleId="af2">
    <w:name w:val="示例×："/>
    <w:basedOn w:val="a6"/>
    <w:qFormat/>
    <w:rsid w:val="007E1980"/>
    <w:pPr>
      <w:numPr>
        <w:numId w:val="6"/>
      </w:numPr>
      <w:spacing w:beforeLines="0" w:afterLines="0"/>
      <w:outlineLvl w:val="9"/>
    </w:pPr>
    <w:rPr>
      <w:rFonts w:ascii="宋体" w:eastAsia="宋体"/>
      <w:sz w:val="18"/>
      <w:szCs w:val="18"/>
    </w:rPr>
  </w:style>
  <w:style w:type="paragraph" w:customStyle="1" w:styleId="afff">
    <w:name w:val="二级无"/>
    <w:basedOn w:val="a8"/>
    <w:rsid w:val="001C149C"/>
    <w:pPr>
      <w:spacing w:beforeLines="0" w:afterLines="0"/>
      <w:ind w:left="0"/>
    </w:pPr>
    <w:rPr>
      <w:rFonts w:ascii="宋体" w:eastAsia="宋体"/>
    </w:rPr>
  </w:style>
  <w:style w:type="paragraph" w:customStyle="1" w:styleId="ab">
    <w:name w:val="注：（正文）"/>
    <w:basedOn w:val="aff"/>
    <w:next w:val="aff6"/>
    <w:rsid w:val="00FD01CF"/>
    <w:pPr>
      <w:numPr>
        <w:numId w:val="16"/>
      </w:numPr>
    </w:pPr>
  </w:style>
  <w:style w:type="paragraph" w:customStyle="1" w:styleId="a5">
    <w:name w:val="注×：（正文）"/>
    <w:rsid w:val="000D718B"/>
    <w:pPr>
      <w:numPr>
        <w:numId w:val="5"/>
      </w:numPr>
      <w:jc w:val="both"/>
    </w:pPr>
    <w:rPr>
      <w:rFonts w:ascii="宋体"/>
      <w:sz w:val="18"/>
      <w:szCs w:val="18"/>
    </w:rPr>
  </w:style>
  <w:style w:type="paragraph" w:customStyle="1" w:styleId="afff0">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1">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2">
    <w:name w:val="标准书脚_偶数页"/>
    <w:rsid w:val="000A48B1"/>
    <w:pPr>
      <w:spacing w:before="120"/>
      <w:ind w:left="221"/>
    </w:pPr>
    <w:rPr>
      <w:rFonts w:ascii="宋体"/>
      <w:sz w:val="18"/>
      <w:szCs w:val="18"/>
    </w:rPr>
  </w:style>
  <w:style w:type="paragraph" w:customStyle="1" w:styleId="afff3">
    <w:name w:val="标准书眉_偶数页"/>
    <w:basedOn w:val="aff8"/>
    <w:next w:val="aff2"/>
    <w:rsid w:val="0074741B"/>
    <w:pPr>
      <w:jc w:val="left"/>
    </w:pPr>
  </w:style>
  <w:style w:type="paragraph" w:customStyle="1" w:styleId="afff4">
    <w:name w:val="标准书眉一"/>
    <w:rsid w:val="00083A09"/>
    <w:pPr>
      <w:jc w:val="both"/>
    </w:pPr>
  </w:style>
  <w:style w:type="paragraph" w:customStyle="1" w:styleId="afff5">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6">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7">
    <w:name w:val="Hyperlink"/>
    <w:uiPriority w:val="99"/>
    <w:rsid w:val="00083A09"/>
    <w:rPr>
      <w:noProof/>
      <w:color w:val="0000FF"/>
      <w:spacing w:val="0"/>
      <w:w w:val="100"/>
      <w:szCs w:val="21"/>
      <w:u w:val="single"/>
    </w:rPr>
  </w:style>
  <w:style w:type="character" w:customStyle="1" w:styleId="afff8">
    <w:name w:val="发布"/>
    <w:rsid w:val="00C2314B"/>
    <w:rPr>
      <w:rFonts w:ascii="黑体" w:eastAsia="黑体"/>
      <w:spacing w:val="85"/>
      <w:w w:val="100"/>
      <w:position w:val="3"/>
      <w:sz w:val="28"/>
      <w:szCs w:val="28"/>
    </w:rPr>
  </w:style>
  <w:style w:type="paragraph" w:customStyle="1" w:styleId="afff9">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a">
    <w:name w:val="发布日期"/>
    <w:rsid w:val="00EC3CC9"/>
    <w:pPr>
      <w:framePr w:w="3997" w:h="471" w:hRule="exact" w:vSpace="181" w:wrap="around" w:hAnchor="page" w:x="7089" w:y="14097" w:anchorLock="1"/>
    </w:pPr>
    <w:rPr>
      <w:rFonts w:eastAsia="黑体"/>
      <w:sz w:val="28"/>
    </w:rPr>
  </w:style>
  <w:style w:type="paragraph" w:customStyle="1" w:styleId="afffb">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c">
    <w:name w:val="封面标准名称"/>
    <w:qFormat/>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d">
    <w:name w:val="封面标准英文名称"/>
    <w:basedOn w:val="afffc"/>
    <w:qFormat/>
    <w:rsid w:val="001C21AC"/>
    <w:pPr>
      <w:framePr w:wrap="around"/>
      <w:spacing w:before="370" w:line="400" w:lineRule="exact"/>
    </w:pPr>
    <w:rPr>
      <w:rFonts w:ascii="Times New Roman"/>
      <w:sz w:val="28"/>
      <w:szCs w:val="28"/>
    </w:rPr>
  </w:style>
  <w:style w:type="paragraph" w:customStyle="1" w:styleId="afffe">
    <w:name w:val="封面一致性程度标识"/>
    <w:basedOn w:val="afffd"/>
    <w:rsid w:val="00083A09"/>
    <w:pPr>
      <w:framePr w:wrap="around"/>
      <w:spacing w:before="440"/>
    </w:pPr>
    <w:rPr>
      <w:rFonts w:ascii="宋体" w:eastAsia="宋体"/>
    </w:rPr>
  </w:style>
  <w:style w:type="paragraph" w:customStyle="1" w:styleId="affff">
    <w:name w:val="封面标准文稿类别"/>
    <w:basedOn w:val="afffe"/>
    <w:rsid w:val="0054264B"/>
    <w:pPr>
      <w:framePr w:wrap="around"/>
      <w:spacing w:after="160" w:line="240" w:lineRule="auto"/>
    </w:pPr>
    <w:rPr>
      <w:sz w:val="24"/>
    </w:rPr>
  </w:style>
  <w:style w:type="paragraph" w:customStyle="1" w:styleId="affff0">
    <w:name w:val="封面标准文稿编辑信息"/>
    <w:basedOn w:val="affff"/>
    <w:rsid w:val="00083A09"/>
    <w:pPr>
      <w:framePr w:wrap="around"/>
      <w:spacing w:before="180" w:line="180" w:lineRule="exact"/>
    </w:pPr>
    <w:rPr>
      <w:sz w:val="21"/>
    </w:rPr>
  </w:style>
  <w:style w:type="paragraph" w:customStyle="1" w:styleId="affff1">
    <w:name w:val="封面正文"/>
    <w:rsid w:val="00083A09"/>
    <w:pPr>
      <w:jc w:val="both"/>
    </w:pPr>
  </w:style>
  <w:style w:type="paragraph" w:customStyle="1" w:styleId="af6">
    <w:name w:val="附录标识"/>
    <w:basedOn w:val="aff2"/>
    <w:next w:val="aff6"/>
    <w:rsid w:val="00083A09"/>
    <w:pPr>
      <w:keepNext/>
      <w:widowControl/>
      <w:numPr>
        <w:numId w:val="9"/>
      </w:numPr>
      <w:shd w:val="clear" w:color="FFFFFF" w:fill="FFFFFF"/>
      <w:tabs>
        <w:tab w:val="left" w:pos="6405"/>
      </w:tabs>
      <w:spacing w:before="640" w:after="280"/>
      <w:jc w:val="center"/>
      <w:outlineLvl w:val="0"/>
    </w:pPr>
    <w:rPr>
      <w:rFonts w:ascii="黑体" w:eastAsia="黑体"/>
      <w:kern w:val="0"/>
      <w:szCs w:val="20"/>
    </w:rPr>
  </w:style>
  <w:style w:type="paragraph" w:customStyle="1" w:styleId="affff2">
    <w:name w:val="附录标题"/>
    <w:basedOn w:val="aff6"/>
    <w:next w:val="aff6"/>
    <w:rsid w:val="00083A09"/>
    <w:pPr>
      <w:ind w:firstLineChars="0" w:firstLine="0"/>
      <w:jc w:val="center"/>
    </w:pPr>
    <w:rPr>
      <w:rFonts w:ascii="黑体" w:eastAsia="黑体"/>
    </w:rPr>
  </w:style>
  <w:style w:type="paragraph" w:customStyle="1" w:styleId="af3">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4">
    <w:name w:val="附录表标题"/>
    <w:basedOn w:val="aff2"/>
    <w:next w:val="aff6"/>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9">
    <w:name w:val="附录二级条标题"/>
    <w:basedOn w:val="aff2"/>
    <w:next w:val="aff6"/>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3">
    <w:name w:val="附录二级无"/>
    <w:basedOn w:val="af9"/>
    <w:rsid w:val="00BF617A"/>
    <w:pPr>
      <w:tabs>
        <w:tab w:val="clear" w:pos="360"/>
      </w:tabs>
      <w:spacing w:beforeLines="0" w:afterLines="0"/>
    </w:pPr>
    <w:rPr>
      <w:rFonts w:ascii="宋体" w:eastAsia="宋体"/>
      <w:szCs w:val="21"/>
    </w:rPr>
  </w:style>
  <w:style w:type="paragraph" w:customStyle="1" w:styleId="affff4">
    <w:name w:val="附录公式"/>
    <w:basedOn w:val="aff6"/>
    <w:next w:val="aff6"/>
    <w:link w:val="Char2"/>
    <w:qFormat/>
    <w:rsid w:val="00083A09"/>
  </w:style>
  <w:style w:type="character" w:customStyle="1" w:styleId="Char2">
    <w:name w:val="附录公式 Char"/>
    <w:basedOn w:val="Char"/>
    <w:link w:val="affff4"/>
    <w:rsid w:val="00083A09"/>
    <w:rPr>
      <w:rFonts w:ascii="宋体"/>
      <w:noProof/>
      <w:sz w:val="21"/>
      <w:lang w:val="en-US" w:eastAsia="zh-CN" w:bidi="ar-SA"/>
    </w:rPr>
  </w:style>
  <w:style w:type="paragraph" w:customStyle="1" w:styleId="affff5">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a">
    <w:name w:val="附录三级条标题"/>
    <w:basedOn w:val="af9"/>
    <w:next w:val="aff6"/>
    <w:rsid w:val="00083A09"/>
    <w:pPr>
      <w:numPr>
        <w:ilvl w:val="4"/>
      </w:numPr>
      <w:tabs>
        <w:tab w:val="num" w:pos="360"/>
      </w:tabs>
      <w:outlineLvl w:val="4"/>
    </w:pPr>
  </w:style>
  <w:style w:type="paragraph" w:customStyle="1" w:styleId="affff6">
    <w:name w:val="附录三级无"/>
    <w:basedOn w:val="afa"/>
    <w:rsid w:val="00BF617A"/>
    <w:pPr>
      <w:tabs>
        <w:tab w:val="clear" w:pos="360"/>
      </w:tabs>
      <w:spacing w:beforeLines="0" w:afterLines="0"/>
    </w:pPr>
    <w:rPr>
      <w:rFonts w:ascii="宋体" w:eastAsia="宋体"/>
      <w:szCs w:val="21"/>
    </w:rPr>
  </w:style>
  <w:style w:type="paragraph" w:customStyle="1" w:styleId="afe">
    <w:name w:val="附录数字编号列项（二级）"/>
    <w:qFormat/>
    <w:rsid w:val="00A751C7"/>
    <w:pPr>
      <w:numPr>
        <w:ilvl w:val="1"/>
        <w:numId w:val="10"/>
      </w:numPr>
    </w:pPr>
    <w:rPr>
      <w:rFonts w:ascii="宋体"/>
      <w:sz w:val="21"/>
    </w:rPr>
  </w:style>
  <w:style w:type="paragraph" w:customStyle="1" w:styleId="afb">
    <w:name w:val="附录四级条标题"/>
    <w:basedOn w:val="afa"/>
    <w:next w:val="aff6"/>
    <w:rsid w:val="00083A09"/>
    <w:pPr>
      <w:numPr>
        <w:ilvl w:val="5"/>
      </w:numPr>
      <w:tabs>
        <w:tab w:val="num" w:pos="360"/>
      </w:tabs>
      <w:outlineLvl w:val="5"/>
    </w:pPr>
  </w:style>
  <w:style w:type="paragraph" w:customStyle="1" w:styleId="affff7">
    <w:name w:val="附录四级无"/>
    <w:basedOn w:val="afb"/>
    <w:rsid w:val="00BF617A"/>
    <w:pPr>
      <w:tabs>
        <w:tab w:val="clear" w:pos="360"/>
      </w:tabs>
      <w:spacing w:beforeLines="0" w:afterLines="0"/>
    </w:pPr>
    <w:rPr>
      <w:rFonts w:ascii="宋体" w:eastAsia="宋体"/>
      <w:szCs w:val="21"/>
    </w:rPr>
  </w:style>
  <w:style w:type="paragraph" w:customStyle="1" w:styleId="ac">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d">
    <w:name w:val="附录图标题"/>
    <w:basedOn w:val="aff2"/>
    <w:next w:val="aff6"/>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c">
    <w:name w:val="附录五级条标题"/>
    <w:basedOn w:val="afb"/>
    <w:next w:val="aff6"/>
    <w:rsid w:val="00083A09"/>
    <w:pPr>
      <w:numPr>
        <w:ilvl w:val="6"/>
      </w:numPr>
      <w:tabs>
        <w:tab w:val="num" w:pos="360"/>
      </w:tabs>
      <w:outlineLvl w:val="6"/>
    </w:pPr>
  </w:style>
  <w:style w:type="paragraph" w:customStyle="1" w:styleId="affff8">
    <w:name w:val="附录五级无"/>
    <w:basedOn w:val="afc"/>
    <w:rsid w:val="00BF617A"/>
    <w:pPr>
      <w:tabs>
        <w:tab w:val="clear" w:pos="360"/>
      </w:tabs>
      <w:spacing w:beforeLines="0" w:afterLines="0"/>
    </w:pPr>
    <w:rPr>
      <w:rFonts w:ascii="宋体" w:eastAsia="宋体"/>
      <w:szCs w:val="21"/>
    </w:rPr>
  </w:style>
  <w:style w:type="paragraph" w:customStyle="1" w:styleId="af7">
    <w:name w:val="附录章标题"/>
    <w:next w:val="aff6"/>
    <w:rsid w:val="00083A09"/>
    <w:pPr>
      <w:numPr>
        <w:ilvl w:val="1"/>
        <w:numId w:val="9"/>
      </w:num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8">
    <w:name w:val="附录一级条标题"/>
    <w:basedOn w:val="af7"/>
    <w:next w:val="aff6"/>
    <w:rsid w:val="00083A09"/>
    <w:pPr>
      <w:numPr>
        <w:ilvl w:val="2"/>
      </w:numPr>
      <w:tabs>
        <w:tab w:val="num" w:pos="360"/>
      </w:tabs>
      <w:autoSpaceDN w:val="0"/>
      <w:spacing w:beforeLines="50" w:afterLines="50"/>
      <w:outlineLvl w:val="2"/>
    </w:pPr>
  </w:style>
  <w:style w:type="paragraph" w:customStyle="1" w:styleId="affff9">
    <w:name w:val="附录一级无"/>
    <w:basedOn w:val="af8"/>
    <w:rsid w:val="00BF617A"/>
    <w:pPr>
      <w:tabs>
        <w:tab w:val="clear" w:pos="360"/>
      </w:tabs>
      <w:spacing w:beforeLines="0" w:afterLines="0"/>
    </w:pPr>
    <w:rPr>
      <w:rFonts w:ascii="宋体" w:eastAsia="宋体"/>
      <w:szCs w:val="21"/>
    </w:rPr>
  </w:style>
  <w:style w:type="paragraph" w:customStyle="1" w:styleId="afd">
    <w:name w:val="附录字母编号列项（一级）"/>
    <w:qFormat/>
    <w:rsid w:val="00A751C7"/>
    <w:pPr>
      <w:numPr>
        <w:numId w:val="10"/>
      </w:numPr>
    </w:pPr>
    <w:rPr>
      <w:rFonts w:ascii="宋体"/>
      <w:noProof/>
      <w:sz w:val="21"/>
    </w:rPr>
  </w:style>
  <w:style w:type="paragraph" w:styleId="af1">
    <w:name w:val="footnote text"/>
    <w:basedOn w:val="aff2"/>
    <w:rsid w:val="00074FBE"/>
    <w:pPr>
      <w:numPr>
        <w:numId w:val="12"/>
      </w:numPr>
      <w:snapToGrid w:val="0"/>
      <w:jc w:val="left"/>
    </w:pPr>
    <w:rPr>
      <w:rFonts w:ascii="宋体"/>
      <w:sz w:val="18"/>
      <w:szCs w:val="18"/>
    </w:rPr>
  </w:style>
  <w:style w:type="character" w:styleId="affffa">
    <w:name w:val="footnote reference"/>
    <w:semiHidden/>
    <w:rsid w:val="00083A09"/>
    <w:rPr>
      <w:vertAlign w:val="superscript"/>
    </w:rPr>
  </w:style>
  <w:style w:type="paragraph" w:customStyle="1" w:styleId="affffb">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c">
    <w:name w:val="列项说明数字编号"/>
    <w:rsid w:val="00083A09"/>
    <w:pPr>
      <w:ind w:leftChars="400" w:left="600" w:hangingChars="200" w:hanging="200"/>
    </w:pPr>
    <w:rPr>
      <w:rFonts w:ascii="宋体"/>
      <w:sz w:val="21"/>
    </w:rPr>
  </w:style>
  <w:style w:type="paragraph" w:customStyle="1" w:styleId="affffd">
    <w:name w:val="目次、索引正文"/>
    <w:rsid w:val="00083A09"/>
    <w:pPr>
      <w:spacing w:line="320" w:lineRule="exact"/>
      <w:jc w:val="both"/>
    </w:pPr>
    <w:rPr>
      <w:rFonts w:ascii="宋体"/>
      <w:sz w:val="21"/>
    </w:rPr>
  </w:style>
  <w:style w:type="paragraph" w:styleId="30">
    <w:name w:val="toc 3"/>
    <w:basedOn w:val="aff2"/>
    <w:next w:val="aff2"/>
    <w:autoRedefine/>
    <w:uiPriority w:val="39"/>
    <w:rsid w:val="00961C93"/>
    <w:pPr>
      <w:ind w:left="420"/>
      <w:jc w:val="left"/>
    </w:pPr>
    <w:rPr>
      <w:rFonts w:ascii="Calibri" w:hAnsi="Calibri"/>
      <w:i/>
      <w:iCs/>
      <w:sz w:val="20"/>
      <w:szCs w:val="20"/>
    </w:rPr>
  </w:style>
  <w:style w:type="paragraph" w:styleId="40">
    <w:name w:val="toc 4"/>
    <w:basedOn w:val="aff2"/>
    <w:next w:val="aff2"/>
    <w:autoRedefine/>
    <w:uiPriority w:val="39"/>
    <w:rsid w:val="00961C93"/>
    <w:pPr>
      <w:ind w:left="630"/>
      <w:jc w:val="left"/>
    </w:pPr>
    <w:rPr>
      <w:rFonts w:ascii="Calibri" w:hAnsi="Calibri"/>
      <w:sz w:val="18"/>
      <w:szCs w:val="18"/>
    </w:rPr>
  </w:style>
  <w:style w:type="paragraph" w:styleId="5">
    <w:name w:val="toc 5"/>
    <w:basedOn w:val="aff2"/>
    <w:next w:val="aff2"/>
    <w:autoRedefine/>
    <w:uiPriority w:val="39"/>
    <w:rsid w:val="00961C93"/>
    <w:pPr>
      <w:ind w:left="840"/>
      <w:jc w:val="left"/>
    </w:pPr>
    <w:rPr>
      <w:rFonts w:ascii="Calibri" w:hAnsi="Calibri"/>
      <w:sz w:val="18"/>
      <w:szCs w:val="18"/>
    </w:rPr>
  </w:style>
  <w:style w:type="paragraph" w:styleId="6">
    <w:name w:val="toc 6"/>
    <w:basedOn w:val="aff2"/>
    <w:next w:val="aff2"/>
    <w:autoRedefine/>
    <w:uiPriority w:val="39"/>
    <w:rsid w:val="00961C93"/>
    <w:pPr>
      <w:ind w:left="1050"/>
      <w:jc w:val="left"/>
    </w:pPr>
    <w:rPr>
      <w:rFonts w:ascii="Calibri" w:hAnsi="Calibri"/>
      <w:sz w:val="18"/>
      <w:szCs w:val="18"/>
    </w:rPr>
  </w:style>
  <w:style w:type="paragraph" w:styleId="7">
    <w:name w:val="toc 7"/>
    <w:basedOn w:val="aff2"/>
    <w:next w:val="aff2"/>
    <w:autoRedefine/>
    <w:uiPriority w:val="39"/>
    <w:rsid w:val="00961C93"/>
    <w:pPr>
      <w:ind w:left="1260"/>
      <w:jc w:val="left"/>
    </w:pPr>
    <w:rPr>
      <w:rFonts w:ascii="Calibri" w:hAnsi="Calibri"/>
      <w:sz w:val="18"/>
      <w:szCs w:val="18"/>
    </w:rPr>
  </w:style>
  <w:style w:type="paragraph" w:styleId="8">
    <w:name w:val="toc 8"/>
    <w:basedOn w:val="aff2"/>
    <w:next w:val="aff2"/>
    <w:autoRedefine/>
    <w:uiPriority w:val="39"/>
    <w:rsid w:val="00D54CC3"/>
    <w:pPr>
      <w:ind w:left="1470"/>
      <w:jc w:val="left"/>
    </w:pPr>
    <w:rPr>
      <w:rFonts w:ascii="Calibri" w:hAnsi="Calibri"/>
      <w:sz w:val="18"/>
      <w:szCs w:val="18"/>
    </w:rPr>
  </w:style>
  <w:style w:type="paragraph" w:styleId="9">
    <w:name w:val="toc 9"/>
    <w:basedOn w:val="aff2"/>
    <w:next w:val="aff2"/>
    <w:autoRedefine/>
    <w:uiPriority w:val="39"/>
    <w:rsid w:val="00083A09"/>
    <w:pPr>
      <w:ind w:left="1680"/>
      <w:jc w:val="left"/>
    </w:pPr>
    <w:rPr>
      <w:rFonts w:ascii="Calibri" w:hAnsi="Calibri"/>
      <w:sz w:val="18"/>
      <w:szCs w:val="18"/>
    </w:rPr>
  </w:style>
  <w:style w:type="paragraph" w:customStyle="1" w:styleId="affffe">
    <w:name w:val="其他标准标志"/>
    <w:basedOn w:val="afff0"/>
    <w:rsid w:val="0018211B"/>
    <w:pPr>
      <w:framePr w:w="6101" w:wrap="around" w:vAnchor="page" w:hAnchor="page" w:x="4673" w:y="942"/>
    </w:pPr>
    <w:rPr>
      <w:w w:val="130"/>
    </w:rPr>
  </w:style>
  <w:style w:type="paragraph" w:customStyle="1" w:styleId="afffff">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0">
    <w:name w:val="其他发布部门"/>
    <w:basedOn w:val="afff9"/>
    <w:rsid w:val="00525656"/>
    <w:pPr>
      <w:framePr w:wrap="around" w:y="15310"/>
      <w:spacing w:line="0" w:lineRule="atLeast"/>
    </w:pPr>
    <w:rPr>
      <w:rFonts w:ascii="黑体" w:eastAsia="黑体"/>
      <w:b w:val="0"/>
    </w:rPr>
  </w:style>
  <w:style w:type="paragraph" w:customStyle="1" w:styleId="afffff1">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2">
    <w:name w:val="三级无"/>
    <w:basedOn w:val="affa"/>
    <w:rsid w:val="001C149C"/>
    <w:pPr>
      <w:spacing w:beforeLines="0" w:afterLines="0"/>
    </w:pPr>
    <w:rPr>
      <w:rFonts w:ascii="宋体" w:eastAsia="宋体"/>
    </w:rPr>
  </w:style>
  <w:style w:type="paragraph" w:customStyle="1" w:styleId="afffff3">
    <w:name w:val="实施日期"/>
    <w:basedOn w:val="afffa"/>
    <w:rsid w:val="001C21AC"/>
    <w:pPr>
      <w:framePr w:wrap="around" w:vAnchor="page" w:hAnchor="text"/>
      <w:jc w:val="right"/>
    </w:pPr>
  </w:style>
  <w:style w:type="paragraph" w:customStyle="1" w:styleId="afffff4">
    <w:name w:val="示例后文字"/>
    <w:basedOn w:val="aff6"/>
    <w:next w:val="aff6"/>
    <w:qFormat/>
    <w:rsid w:val="00083A09"/>
    <w:pPr>
      <w:ind w:firstLine="360"/>
    </w:pPr>
    <w:rPr>
      <w:sz w:val="18"/>
    </w:rPr>
  </w:style>
  <w:style w:type="paragraph" w:customStyle="1" w:styleId="a0">
    <w:name w:val="首示例"/>
    <w:next w:val="aff6"/>
    <w:link w:val="Char3"/>
    <w:qFormat/>
    <w:rsid w:val="00083A09"/>
    <w:pPr>
      <w:numPr>
        <w:numId w:val="11"/>
      </w:numPr>
      <w:tabs>
        <w:tab w:val="num" w:pos="360"/>
      </w:tabs>
      <w:ind w:firstLine="0"/>
    </w:pPr>
    <w:rPr>
      <w:rFonts w:ascii="宋体" w:hAnsi="宋体"/>
      <w:kern w:val="2"/>
      <w:sz w:val="18"/>
      <w:szCs w:val="18"/>
    </w:rPr>
  </w:style>
  <w:style w:type="character" w:customStyle="1" w:styleId="Char3">
    <w:name w:val="首示例 Char"/>
    <w:link w:val="a0"/>
    <w:rsid w:val="00083A09"/>
    <w:rPr>
      <w:rFonts w:ascii="宋体" w:hAnsi="宋体"/>
      <w:kern w:val="2"/>
      <w:sz w:val="18"/>
      <w:szCs w:val="18"/>
      <w:lang w:val="en-US" w:eastAsia="zh-CN" w:bidi="ar-SA"/>
    </w:rPr>
  </w:style>
  <w:style w:type="paragraph" w:customStyle="1" w:styleId="afffff5">
    <w:name w:val="四级无"/>
    <w:basedOn w:val="a9"/>
    <w:rsid w:val="001C149C"/>
    <w:pPr>
      <w:spacing w:beforeLines="0" w:afterLines="0"/>
    </w:pPr>
    <w:rPr>
      <w:rFonts w:ascii="宋体" w:eastAsia="宋体"/>
    </w:rPr>
  </w:style>
  <w:style w:type="paragraph" w:styleId="11">
    <w:name w:val="index 1"/>
    <w:basedOn w:val="aff2"/>
    <w:next w:val="aff6"/>
    <w:rsid w:val="009951DC"/>
    <w:pPr>
      <w:tabs>
        <w:tab w:val="right" w:leader="dot" w:pos="9299"/>
      </w:tabs>
      <w:jc w:val="left"/>
    </w:pPr>
    <w:rPr>
      <w:rFonts w:ascii="宋体"/>
      <w:szCs w:val="21"/>
    </w:rPr>
  </w:style>
  <w:style w:type="paragraph" w:styleId="21">
    <w:name w:val="index 2"/>
    <w:basedOn w:val="aff2"/>
    <w:next w:val="aff2"/>
    <w:autoRedefine/>
    <w:rsid w:val="00083A09"/>
    <w:pPr>
      <w:ind w:left="420" w:hanging="210"/>
      <w:jc w:val="left"/>
    </w:pPr>
    <w:rPr>
      <w:rFonts w:ascii="Calibri" w:hAnsi="Calibri"/>
      <w:sz w:val="20"/>
      <w:szCs w:val="20"/>
    </w:rPr>
  </w:style>
  <w:style w:type="paragraph" w:styleId="31">
    <w:name w:val="index 3"/>
    <w:basedOn w:val="aff2"/>
    <w:next w:val="aff2"/>
    <w:autoRedefine/>
    <w:rsid w:val="00083A09"/>
    <w:pPr>
      <w:ind w:left="630" w:hanging="210"/>
      <w:jc w:val="left"/>
    </w:pPr>
    <w:rPr>
      <w:rFonts w:ascii="Calibri" w:hAnsi="Calibri"/>
      <w:sz w:val="20"/>
      <w:szCs w:val="20"/>
    </w:rPr>
  </w:style>
  <w:style w:type="paragraph" w:styleId="41">
    <w:name w:val="index 4"/>
    <w:basedOn w:val="aff2"/>
    <w:next w:val="aff2"/>
    <w:autoRedefine/>
    <w:rsid w:val="00083A09"/>
    <w:pPr>
      <w:ind w:left="840" w:hanging="210"/>
      <w:jc w:val="left"/>
    </w:pPr>
    <w:rPr>
      <w:rFonts w:ascii="Calibri" w:hAnsi="Calibri"/>
      <w:sz w:val="20"/>
      <w:szCs w:val="20"/>
    </w:rPr>
  </w:style>
  <w:style w:type="paragraph" w:styleId="50">
    <w:name w:val="index 5"/>
    <w:basedOn w:val="aff2"/>
    <w:next w:val="aff2"/>
    <w:autoRedefine/>
    <w:rsid w:val="00083A09"/>
    <w:pPr>
      <w:ind w:left="1050" w:hanging="210"/>
      <w:jc w:val="left"/>
    </w:pPr>
    <w:rPr>
      <w:rFonts w:ascii="Calibri" w:hAnsi="Calibri"/>
      <w:sz w:val="20"/>
      <w:szCs w:val="20"/>
    </w:rPr>
  </w:style>
  <w:style w:type="paragraph" w:styleId="60">
    <w:name w:val="index 6"/>
    <w:basedOn w:val="aff2"/>
    <w:next w:val="aff2"/>
    <w:autoRedefine/>
    <w:rsid w:val="00083A09"/>
    <w:pPr>
      <w:ind w:left="1260" w:hanging="210"/>
      <w:jc w:val="left"/>
    </w:pPr>
    <w:rPr>
      <w:rFonts w:ascii="Calibri" w:hAnsi="Calibri"/>
      <w:sz w:val="20"/>
      <w:szCs w:val="20"/>
    </w:rPr>
  </w:style>
  <w:style w:type="paragraph" w:styleId="70">
    <w:name w:val="index 7"/>
    <w:basedOn w:val="aff2"/>
    <w:next w:val="aff2"/>
    <w:autoRedefine/>
    <w:rsid w:val="00083A09"/>
    <w:pPr>
      <w:ind w:left="1470" w:hanging="210"/>
      <w:jc w:val="left"/>
    </w:pPr>
    <w:rPr>
      <w:rFonts w:ascii="Calibri" w:hAnsi="Calibri"/>
      <w:sz w:val="20"/>
      <w:szCs w:val="20"/>
    </w:rPr>
  </w:style>
  <w:style w:type="paragraph" w:styleId="80">
    <w:name w:val="index 8"/>
    <w:basedOn w:val="aff2"/>
    <w:next w:val="aff2"/>
    <w:autoRedefine/>
    <w:rsid w:val="00083A09"/>
    <w:pPr>
      <w:ind w:left="1680" w:hanging="210"/>
      <w:jc w:val="left"/>
    </w:pPr>
    <w:rPr>
      <w:rFonts w:ascii="Calibri" w:hAnsi="Calibri"/>
      <w:sz w:val="20"/>
      <w:szCs w:val="20"/>
    </w:rPr>
  </w:style>
  <w:style w:type="paragraph" w:styleId="90">
    <w:name w:val="index 9"/>
    <w:basedOn w:val="aff2"/>
    <w:next w:val="aff2"/>
    <w:autoRedefine/>
    <w:rsid w:val="00083A09"/>
    <w:pPr>
      <w:ind w:left="1890" w:hanging="210"/>
      <w:jc w:val="left"/>
    </w:pPr>
    <w:rPr>
      <w:rFonts w:ascii="Calibri" w:hAnsi="Calibri"/>
      <w:sz w:val="20"/>
      <w:szCs w:val="20"/>
    </w:rPr>
  </w:style>
  <w:style w:type="paragraph" w:styleId="afffff6">
    <w:name w:val="index heading"/>
    <w:basedOn w:val="aff2"/>
    <w:next w:val="11"/>
    <w:rsid w:val="00083A09"/>
    <w:pPr>
      <w:spacing w:before="120" w:after="120"/>
      <w:jc w:val="center"/>
    </w:pPr>
    <w:rPr>
      <w:rFonts w:ascii="Calibri" w:hAnsi="Calibri"/>
      <w:b/>
      <w:bCs/>
      <w:iCs/>
      <w:szCs w:val="20"/>
    </w:rPr>
  </w:style>
  <w:style w:type="paragraph" w:styleId="afffff7">
    <w:name w:val="caption"/>
    <w:basedOn w:val="aff2"/>
    <w:next w:val="aff2"/>
    <w:qFormat/>
    <w:rsid w:val="00083A09"/>
    <w:pPr>
      <w:spacing w:before="152" w:after="160"/>
    </w:pPr>
    <w:rPr>
      <w:rFonts w:ascii="Arial" w:eastAsia="黑体" w:hAnsi="Arial" w:cs="Arial"/>
      <w:sz w:val="20"/>
      <w:szCs w:val="20"/>
    </w:rPr>
  </w:style>
  <w:style w:type="paragraph" w:customStyle="1" w:styleId="afffff8">
    <w:name w:val="条文脚注"/>
    <w:basedOn w:val="af1"/>
    <w:rsid w:val="000D718B"/>
    <w:pPr>
      <w:numPr>
        <w:numId w:val="0"/>
      </w:numPr>
      <w:jc w:val="both"/>
    </w:pPr>
  </w:style>
  <w:style w:type="paragraph" w:customStyle="1" w:styleId="afffff9">
    <w:name w:val="图标脚注说明"/>
    <w:basedOn w:val="aff6"/>
    <w:rsid w:val="000D718B"/>
    <w:pPr>
      <w:ind w:left="840" w:firstLineChars="0" w:hanging="420"/>
    </w:pPr>
    <w:rPr>
      <w:sz w:val="18"/>
      <w:szCs w:val="18"/>
    </w:rPr>
  </w:style>
  <w:style w:type="paragraph" w:customStyle="1" w:styleId="a3">
    <w:name w:val="图表脚注说明"/>
    <w:basedOn w:val="aff2"/>
    <w:rsid w:val="003912E7"/>
    <w:pPr>
      <w:numPr>
        <w:numId w:val="13"/>
      </w:numPr>
    </w:pPr>
    <w:rPr>
      <w:rFonts w:ascii="宋体"/>
      <w:sz w:val="18"/>
      <w:szCs w:val="18"/>
    </w:rPr>
  </w:style>
  <w:style w:type="paragraph" w:customStyle="1" w:styleId="afffffa">
    <w:name w:val="图的脚注"/>
    <w:next w:val="aff6"/>
    <w:autoRedefine/>
    <w:qFormat/>
    <w:rsid w:val="00083A09"/>
    <w:pPr>
      <w:widowControl w:val="0"/>
      <w:ind w:leftChars="200" w:left="840" w:hangingChars="200" w:hanging="420"/>
      <w:jc w:val="both"/>
    </w:pPr>
    <w:rPr>
      <w:rFonts w:ascii="宋体"/>
      <w:sz w:val="18"/>
    </w:rPr>
  </w:style>
  <w:style w:type="table" w:styleId="afffffb">
    <w:name w:val="Table Grid"/>
    <w:basedOn w:val="aff4"/>
    <w:uiPriority w:val="59"/>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c">
    <w:name w:val="endnote text"/>
    <w:basedOn w:val="aff2"/>
    <w:semiHidden/>
    <w:rsid w:val="00083A09"/>
    <w:pPr>
      <w:snapToGrid w:val="0"/>
      <w:jc w:val="left"/>
    </w:pPr>
  </w:style>
  <w:style w:type="character" w:styleId="afffffd">
    <w:name w:val="endnote reference"/>
    <w:semiHidden/>
    <w:rsid w:val="00083A09"/>
    <w:rPr>
      <w:vertAlign w:val="superscript"/>
    </w:rPr>
  </w:style>
  <w:style w:type="paragraph" w:styleId="afffffe">
    <w:name w:val="Document Map"/>
    <w:basedOn w:val="aff2"/>
    <w:link w:val="Char4"/>
    <w:uiPriority w:val="99"/>
    <w:semiHidden/>
    <w:rsid w:val="00083A09"/>
    <w:pPr>
      <w:shd w:val="clear" w:color="auto" w:fill="000080"/>
    </w:pPr>
  </w:style>
  <w:style w:type="paragraph" w:customStyle="1" w:styleId="affffff">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0">
    <w:name w:val="五级无"/>
    <w:basedOn w:val="aa"/>
    <w:rsid w:val="001C149C"/>
    <w:pPr>
      <w:spacing w:beforeLines="0" w:afterLines="0"/>
    </w:pPr>
    <w:rPr>
      <w:rFonts w:ascii="宋体" w:eastAsia="宋体"/>
    </w:rPr>
  </w:style>
  <w:style w:type="character" w:styleId="affffff1">
    <w:name w:val="page number"/>
    <w:rsid w:val="00083A09"/>
    <w:rPr>
      <w:rFonts w:ascii="Times New Roman" w:eastAsia="宋体" w:hAnsi="Times New Roman"/>
      <w:sz w:val="18"/>
    </w:rPr>
  </w:style>
  <w:style w:type="paragraph" w:customStyle="1" w:styleId="affffff2">
    <w:name w:val="一级无"/>
    <w:basedOn w:val="a7"/>
    <w:rsid w:val="001C149C"/>
    <w:pPr>
      <w:spacing w:beforeLines="0" w:afterLines="0"/>
    </w:pPr>
    <w:rPr>
      <w:rFonts w:ascii="宋体" w:eastAsia="宋体"/>
    </w:rPr>
  </w:style>
  <w:style w:type="character" w:styleId="affffff3">
    <w:name w:val="FollowedHyperlink"/>
    <w:rsid w:val="00083A09"/>
    <w:rPr>
      <w:color w:val="800080"/>
      <w:u w:val="single"/>
    </w:rPr>
  </w:style>
  <w:style w:type="paragraph" w:customStyle="1" w:styleId="af5">
    <w:name w:val="正文表标题"/>
    <w:next w:val="aff6"/>
    <w:rsid w:val="00083A09"/>
    <w:pPr>
      <w:numPr>
        <w:numId w:val="14"/>
      </w:numPr>
      <w:tabs>
        <w:tab w:val="num" w:pos="360"/>
      </w:tabs>
      <w:spacing w:beforeLines="50" w:afterLines="50"/>
      <w:jc w:val="center"/>
    </w:pPr>
    <w:rPr>
      <w:rFonts w:ascii="黑体" w:eastAsia="黑体"/>
      <w:sz w:val="21"/>
    </w:rPr>
  </w:style>
  <w:style w:type="paragraph" w:customStyle="1" w:styleId="affffff4">
    <w:name w:val="正文公式编号制表符"/>
    <w:basedOn w:val="aff6"/>
    <w:next w:val="aff6"/>
    <w:qFormat/>
    <w:rsid w:val="00EC680A"/>
    <w:pPr>
      <w:ind w:firstLineChars="0" w:firstLine="0"/>
    </w:pPr>
  </w:style>
  <w:style w:type="paragraph" w:customStyle="1" w:styleId="a2">
    <w:name w:val="正文图标题"/>
    <w:next w:val="aff6"/>
    <w:rsid w:val="006D6CF4"/>
    <w:pPr>
      <w:numPr>
        <w:numId w:val="17"/>
      </w:numPr>
      <w:spacing w:beforeLines="50" w:afterLines="50"/>
      <w:jc w:val="center"/>
    </w:pPr>
    <w:rPr>
      <w:rFonts w:ascii="黑体" w:eastAsia="黑体"/>
      <w:sz w:val="21"/>
    </w:rPr>
  </w:style>
  <w:style w:type="paragraph" w:customStyle="1" w:styleId="affffff5">
    <w:name w:val="终结线"/>
    <w:basedOn w:val="aff2"/>
    <w:rsid w:val="00083A09"/>
    <w:pPr>
      <w:framePr w:hSpace="181" w:vSpace="181" w:wrap="around" w:vAnchor="text" w:hAnchor="margin" w:xAlign="center" w:y="285"/>
    </w:pPr>
  </w:style>
  <w:style w:type="paragraph" w:customStyle="1" w:styleId="affffff6">
    <w:name w:val="其他发布日期"/>
    <w:basedOn w:val="afffa"/>
    <w:rsid w:val="006E4A7F"/>
    <w:pPr>
      <w:framePr w:wrap="around" w:vAnchor="page" w:hAnchor="text" w:x="1419"/>
    </w:pPr>
  </w:style>
  <w:style w:type="paragraph" w:customStyle="1" w:styleId="affffff7">
    <w:name w:val="其他实施日期"/>
    <w:basedOn w:val="afffff3"/>
    <w:rsid w:val="006E4A7F"/>
    <w:pPr>
      <w:framePr w:wrap="around"/>
    </w:pPr>
  </w:style>
  <w:style w:type="paragraph" w:customStyle="1" w:styleId="22">
    <w:name w:val="封面标准名称2"/>
    <w:basedOn w:val="afffc"/>
    <w:rsid w:val="0028269A"/>
    <w:pPr>
      <w:framePr w:wrap="around" w:y="4469"/>
      <w:spacing w:beforeLines="630"/>
    </w:pPr>
  </w:style>
  <w:style w:type="paragraph" w:customStyle="1" w:styleId="23">
    <w:name w:val="封面标准英文名称2"/>
    <w:basedOn w:val="afffd"/>
    <w:rsid w:val="0028269A"/>
    <w:pPr>
      <w:framePr w:wrap="around" w:y="4469"/>
    </w:pPr>
  </w:style>
  <w:style w:type="paragraph" w:customStyle="1" w:styleId="24">
    <w:name w:val="封面一致性程度标识2"/>
    <w:basedOn w:val="afffe"/>
    <w:rsid w:val="0028269A"/>
    <w:pPr>
      <w:framePr w:wrap="around" w:y="4469"/>
    </w:pPr>
  </w:style>
  <w:style w:type="paragraph" w:customStyle="1" w:styleId="25">
    <w:name w:val="封面标准文稿类别2"/>
    <w:basedOn w:val="affff"/>
    <w:rsid w:val="0028269A"/>
    <w:pPr>
      <w:framePr w:wrap="around" w:y="4469"/>
    </w:pPr>
  </w:style>
  <w:style w:type="paragraph" w:customStyle="1" w:styleId="26">
    <w:name w:val="封面标准文稿编辑信息2"/>
    <w:basedOn w:val="affff0"/>
    <w:rsid w:val="0028269A"/>
    <w:pPr>
      <w:framePr w:wrap="around" w:y="4469"/>
    </w:pPr>
  </w:style>
  <w:style w:type="paragraph" w:customStyle="1" w:styleId="affb">
    <w:name w:val="示例内容"/>
    <w:rsid w:val="00B636A8"/>
    <w:pPr>
      <w:ind w:firstLineChars="200" w:firstLine="200"/>
    </w:pPr>
    <w:rPr>
      <w:rFonts w:ascii="宋体"/>
      <w:noProof/>
      <w:sz w:val="18"/>
      <w:szCs w:val="18"/>
    </w:rPr>
  </w:style>
  <w:style w:type="paragraph" w:customStyle="1" w:styleId="CharCharCharCharCharCharChar">
    <w:name w:val="字元 字元 Char Char Char Char Char Char Char"/>
    <w:basedOn w:val="aff2"/>
    <w:rsid w:val="00233F99"/>
    <w:rPr>
      <w:rFonts w:ascii="宋体"/>
      <w:sz w:val="24"/>
    </w:rPr>
  </w:style>
  <w:style w:type="paragraph" w:styleId="12">
    <w:name w:val="toc 1"/>
    <w:basedOn w:val="aff2"/>
    <w:next w:val="aff2"/>
    <w:autoRedefine/>
    <w:uiPriority w:val="39"/>
    <w:rsid w:val="004B28EC"/>
    <w:pPr>
      <w:tabs>
        <w:tab w:val="right" w:leader="dot" w:pos="9344"/>
      </w:tabs>
      <w:spacing w:before="120" w:after="120"/>
      <w:jc w:val="center"/>
    </w:pPr>
    <w:rPr>
      <w:rFonts w:ascii="黑体" w:eastAsia="黑体" w:hAnsi="黑体"/>
      <w:bCs/>
      <w:caps/>
      <w:sz w:val="24"/>
    </w:rPr>
  </w:style>
  <w:style w:type="paragraph" w:styleId="27">
    <w:name w:val="toc 2"/>
    <w:basedOn w:val="aff2"/>
    <w:next w:val="aff2"/>
    <w:autoRedefine/>
    <w:uiPriority w:val="39"/>
    <w:rsid w:val="00961C93"/>
    <w:pPr>
      <w:ind w:left="210"/>
      <w:jc w:val="left"/>
    </w:pPr>
    <w:rPr>
      <w:rFonts w:ascii="Calibri" w:hAnsi="Calibri"/>
      <w:smallCaps/>
      <w:sz w:val="20"/>
      <w:szCs w:val="20"/>
    </w:rPr>
  </w:style>
  <w:style w:type="character" w:customStyle="1" w:styleId="1Char">
    <w:name w:val="标题 1 Char"/>
    <w:link w:val="1"/>
    <w:rsid w:val="000E6D83"/>
    <w:rPr>
      <w:b/>
      <w:bCs/>
      <w:kern w:val="44"/>
      <w:sz w:val="28"/>
      <w:szCs w:val="44"/>
    </w:rPr>
  </w:style>
  <w:style w:type="character" w:customStyle="1" w:styleId="2Char">
    <w:name w:val="标题 2 Char"/>
    <w:link w:val="2"/>
    <w:rsid w:val="000E6D83"/>
    <w:rPr>
      <w:rFonts w:ascii="Cambria" w:hAnsi="Cambria"/>
      <w:b/>
      <w:bCs/>
      <w:sz w:val="32"/>
      <w:szCs w:val="32"/>
    </w:rPr>
  </w:style>
  <w:style w:type="character" w:customStyle="1" w:styleId="3Char">
    <w:name w:val="标题 3 Char"/>
    <w:link w:val="3"/>
    <w:rsid w:val="000E6D83"/>
    <w:rPr>
      <w:b/>
      <w:color w:val="000000"/>
      <w:sz w:val="28"/>
      <w:szCs w:val="24"/>
    </w:rPr>
  </w:style>
  <w:style w:type="character" w:customStyle="1" w:styleId="4Char">
    <w:name w:val="标题 4 Char"/>
    <w:link w:val="4"/>
    <w:rsid w:val="000E6D83"/>
    <w:rPr>
      <w:b/>
      <w:bCs/>
      <w:color w:val="000000"/>
      <w:sz w:val="28"/>
      <w:szCs w:val="24"/>
    </w:rPr>
  </w:style>
  <w:style w:type="paragraph" w:customStyle="1" w:styleId="affffff8">
    <w:name w:val="振文"/>
    <w:basedOn w:val="aff2"/>
    <w:link w:val="Char5"/>
    <w:qFormat/>
    <w:rsid w:val="000E6D83"/>
    <w:pPr>
      <w:spacing w:line="480" w:lineRule="exact"/>
      <w:ind w:firstLineChars="200" w:firstLine="480"/>
    </w:pPr>
    <w:rPr>
      <w:rFonts w:ascii="宋体" w:hAnsi="宋体"/>
      <w:color w:val="000000"/>
      <w:sz w:val="24"/>
      <w:szCs w:val="28"/>
    </w:rPr>
  </w:style>
  <w:style w:type="character" w:customStyle="1" w:styleId="Char5">
    <w:name w:val="振文 Char"/>
    <w:link w:val="affffff8"/>
    <w:rsid w:val="000E6D83"/>
    <w:rPr>
      <w:rFonts w:ascii="宋体" w:hAnsi="宋体"/>
      <w:color w:val="000000"/>
      <w:kern w:val="2"/>
      <w:sz w:val="24"/>
      <w:szCs w:val="28"/>
    </w:rPr>
  </w:style>
  <w:style w:type="character" w:styleId="affffff9">
    <w:name w:val="annotation reference"/>
    <w:rsid w:val="000E6D83"/>
    <w:rPr>
      <w:sz w:val="21"/>
      <w:szCs w:val="21"/>
    </w:rPr>
  </w:style>
  <w:style w:type="character" w:customStyle="1" w:styleId="Char4">
    <w:name w:val="文档结构图 Char"/>
    <w:link w:val="afffffe"/>
    <w:uiPriority w:val="99"/>
    <w:semiHidden/>
    <w:rsid w:val="000E6D83"/>
    <w:rPr>
      <w:kern w:val="2"/>
      <w:sz w:val="21"/>
      <w:szCs w:val="24"/>
      <w:shd w:val="clear" w:color="auto" w:fill="000080"/>
    </w:rPr>
  </w:style>
  <w:style w:type="character" w:customStyle="1" w:styleId="Char10">
    <w:name w:val="日期 Char1"/>
    <w:rsid w:val="000E6D83"/>
    <w:rPr>
      <w:kern w:val="2"/>
      <w:sz w:val="21"/>
      <w:szCs w:val="24"/>
    </w:rPr>
  </w:style>
  <w:style w:type="character" w:customStyle="1" w:styleId="Char6">
    <w:name w:val="批注主题 Char"/>
    <w:link w:val="affffffa"/>
    <w:rsid w:val="000E6D83"/>
    <w:rPr>
      <w:rFonts w:ascii="Calibri" w:hAnsi="Calibri"/>
      <w:b/>
      <w:bCs/>
      <w:color w:val="000000"/>
      <w:sz w:val="24"/>
    </w:rPr>
  </w:style>
  <w:style w:type="character" w:customStyle="1" w:styleId="Char1">
    <w:name w:val="页眉 Char"/>
    <w:link w:val="affd"/>
    <w:uiPriority w:val="99"/>
    <w:rsid w:val="000E6D83"/>
    <w:rPr>
      <w:kern w:val="2"/>
      <w:sz w:val="18"/>
      <w:szCs w:val="18"/>
    </w:rPr>
  </w:style>
  <w:style w:type="character" w:customStyle="1" w:styleId="Char7">
    <w:name w:val="日期 Char"/>
    <w:link w:val="affffffb"/>
    <w:uiPriority w:val="99"/>
    <w:rsid w:val="000E6D83"/>
    <w:rPr>
      <w:szCs w:val="22"/>
    </w:rPr>
  </w:style>
  <w:style w:type="character" w:customStyle="1" w:styleId="Char0">
    <w:name w:val="页脚 Char"/>
    <w:link w:val="affc"/>
    <w:rsid w:val="000E6D83"/>
    <w:rPr>
      <w:kern w:val="2"/>
      <w:sz w:val="18"/>
      <w:szCs w:val="18"/>
    </w:rPr>
  </w:style>
  <w:style w:type="character" w:customStyle="1" w:styleId="Char8">
    <w:name w:val="批注文字 Char"/>
    <w:link w:val="affffffc"/>
    <w:rsid w:val="000E6D83"/>
    <w:rPr>
      <w:rFonts w:ascii="Calibri" w:hAnsi="Calibri"/>
      <w:sz w:val="24"/>
    </w:rPr>
  </w:style>
  <w:style w:type="character" w:customStyle="1" w:styleId="Char9">
    <w:name w:val="标题 Char"/>
    <w:link w:val="affffffd"/>
    <w:rsid w:val="000E6D83"/>
    <w:rPr>
      <w:rFonts w:ascii="Arial" w:hAnsi="Arial"/>
      <w:b/>
      <w:sz w:val="30"/>
    </w:rPr>
  </w:style>
  <w:style w:type="character" w:customStyle="1" w:styleId="Chara">
    <w:name w:val="批注框文本 Char"/>
    <w:link w:val="affffffe"/>
    <w:rsid w:val="000E6D83"/>
    <w:rPr>
      <w:rFonts w:ascii="Calibri" w:hAnsi="Calibri"/>
      <w:color w:val="000000"/>
      <w:sz w:val="18"/>
      <w:szCs w:val="18"/>
    </w:rPr>
  </w:style>
  <w:style w:type="paragraph" w:styleId="affffffc">
    <w:name w:val="annotation text"/>
    <w:basedOn w:val="aff2"/>
    <w:link w:val="Char8"/>
    <w:rsid w:val="000E6D83"/>
    <w:pPr>
      <w:adjustRightInd w:val="0"/>
      <w:spacing w:line="360" w:lineRule="atLeast"/>
      <w:ind w:firstLine="709"/>
      <w:jc w:val="left"/>
      <w:textAlignment w:val="baseline"/>
    </w:pPr>
    <w:rPr>
      <w:rFonts w:ascii="Calibri" w:hAnsi="Calibri"/>
      <w:kern w:val="0"/>
      <w:sz w:val="24"/>
      <w:szCs w:val="20"/>
    </w:rPr>
  </w:style>
  <w:style w:type="character" w:customStyle="1" w:styleId="Char11">
    <w:name w:val="批注文字 Char1"/>
    <w:rsid w:val="000E6D83"/>
    <w:rPr>
      <w:kern w:val="2"/>
      <w:sz w:val="21"/>
      <w:szCs w:val="24"/>
    </w:rPr>
  </w:style>
  <w:style w:type="paragraph" w:styleId="affffffe">
    <w:name w:val="Balloon Text"/>
    <w:basedOn w:val="aff2"/>
    <w:link w:val="Chara"/>
    <w:rsid w:val="000E6D83"/>
    <w:pPr>
      <w:topLinePunct/>
      <w:spacing w:beforeLines="20"/>
      <w:ind w:firstLineChars="200" w:firstLine="200"/>
      <w:jc w:val="left"/>
    </w:pPr>
    <w:rPr>
      <w:rFonts w:ascii="Calibri" w:hAnsi="Calibri"/>
      <w:color w:val="000000"/>
      <w:kern w:val="0"/>
      <w:sz w:val="18"/>
      <w:szCs w:val="18"/>
    </w:rPr>
  </w:style>
  <w:style w:type="character" w:customStyle="1" w:styleId="Char12">
    <w:name w:val="批注框文本 Char1"/>
    <w:rsid w:val="000E6D83"/>
    <w:rPr>
      <w:kern w:val="2"/>
      <w:sz w:val="18"/>
      <w:szCs w:val="18"/>
    </w:rPr>
  </w:style>
  <w:style w:type="paragraph" w:styleId="affffffa">
    <w:name w:val="annotation subject"/>
    <w:basedOn w:val="affffffc"/>
    <w:next w:val="affffffc"/>
    <w:link w:val="Char6"/>
    <w:rsid w:val="000E6D83"/>
    <w:pPr>
      <w:topLinePunct/>
      <w:adjustRightInd/>
      <w:spacing w:beforeLines="20" w:line="288" w:lineRule="auto"/>
      <w:ind w:firstLineChars="200" w:firstLine="200"/>
      <w:textAlignment w:val="auto"/>
    </w:pPr>
    <w:rPr>
      <w:b/>
      <w:bCs/>
      <w:color w:val="000000"/>
    </w:rPr>
  </w:style>
  <w:style w:type="character" w:customStyle="1" w:styleId="Char13">
    <w:name w:val="批注主题 Char1"/>
    <w:rsid w:val="000E6D83"/>
    <w:rPr>
      <w:b/>
      <w:bCs/>
      <w:kern w:val="2"/>
      <w:sz w:val="21"/>
      <w:szCs w:val="24"/>
    </w:rPr>
  </w:style>
  <w:style w:type="paragraph" w:styleId="affffffb">
    <w:name w:val="Date"/>
    <w:basedOn w:val="aff2"/>
    <w:next w:val="aff2"/>
    <w:link w:val="Char7"/>
    <w:uiPriority w:val="99"/>
    <w:unhideWhenUsed/>
    <w:rsid w:val="000E6D83"/>
    <w:pPr>
      <w:ind w:leftChars="2500" w:left="100"/>
    </w:pPr>
    <w:rPr>
      <w:kern w:val="0"/>
      <w:sz w:val="20"/>
      <w:szCs w:val="22"/>
    </w:rPr>
  </w:style>
  <w:style w:type="character" w:customStyle="1" w:styleId="Char20">
    <w:name w:val="日期 Char2"/>
    <w:rsid w:val="000E6D83"/>
    <w:rPr>
      <w:kern w:val="2"/>
      <w:sz w:val="21"/>
      <w:szCs w:val="24"/>
    </w:rPr>
  </w:style>
  <w:style w:type="paragraph" w:styleId="affffffd">
    <w:name w:val="Title"/>
    <w:basedOn w:val="aff2"/>
    <w:link w:val="Char9"/>
    <w:qFormat/>
    <w:rsid w:val="000E6D83"/>
    <w:pPr>
      <w:widowControl/>
      <w:spacing w:after="60"/>
      <w:jc w:val="left"/>
      <w:outlineLvl w:val="0"/>
    </w:pPr>
    <w:rPr>
      <w:rFonts w:ascii="Arial" w:hAnsi="Arial"/>
      <w:b/>
      <w:kern w:val="0"/>
      <w:sz w:val="30"/>
      <w:szCs w:val="20"/>
    </w:rPr>
  </w:style>
  <w:style w:type="character" w:customStyle="1" w:styleId="Char14">
    <w:name w:val="标题 Char1"/>
    <w:rsid w:val="000E6D83"/>
    <w:rPr>
      <w:rFonts w:ascii="Cambria" w:hAnsi="Cambria" w:cs="Times New Roman"/>
      <w:b/>
      <w:bCs/>
      <w:kern w:val="2"/>
      <w:sz w:val="32"/>
      <w:szCs w:val="32"/>
    </w:rPr>
  </w:style>
  <w:style w:type="paragraph" w:customStyle="1" w:styleId="8--">
    <w:name w:val="网格型8-表格内容-左对齐"/>
    <w:basedOn w:val="aff2"/>
    <w:qFormat/>
    <w:rsid w:val="000E6D83"/>
    <w:pPr>
      <w:spacing w:line="288" w:lineRule="auto"/>
    </w:pPr>
    <w:rPr>
      <w:sz w:val="24"/>
      <w:szCs w:val="18"/>
    </w:rPr>
  </w:style>
  <w:style w:type="paragraph" w:styleId="afffffff">
    <w:name w:val="List Paragraph"/>
    <w:basedOn w:val="aff2"/>
    <w:uiPriority w:val="34"/>
    <w:qFormat/>
    <w:rsid w:val="000E6D83"/>
    <w:pPr>
      <w:topLinePunct/>
      <w:spacing w:beforeLines="20" w:line="288" w:lineRule="auto"/>
      <w:ind w:firstLineChars="200" w:firstLine="420"/>
      <w:jc w:val="left"/>
    </w:pPr>
    <w:rPr>
      <w:rFonts w:ascii="Calibri" w:hAnsi="Calibri"/>
      <w:color w:val="000000"/>
      <w:sz w:val="24"/>
      <w:szCs w:val="21"/>
    </w:rPr>
  </w:style>
  <w:style w:type="paragraph" w:customStyle="1" w:styleId="8-00100">
    <w:name w:val="样式 8 磅 加粗 左侧:  -0.01 厘米 段前: 0 磅 段后: 0 磅"/>
    <w:basedOn w:val="aff2"/>
    <w:rsid w:val="000E6D83"/>
    <w:pPr>
      <w:widowControl/>
      <w:ind w:left="-6"/>
      <w:jc w:val="left"/>
    </w:pPr>
    <w:rPr>
      <w:rFonts w:ascii="Arial" w:hAnsi="Arial" w:cs="宋体"/>
      <w:bCs/>
      <w:kern w:val="0"/>
      <w:szCs w:val="20"/>
      <w:lang w:val="en-GB" w:eastAsia="en-US"/>
    </w:rPr>
  </w:style>
  <w:style w:type="paragraph" w:customStyle="1" w:styleId="Style12">
    <w:name w:val="_Style 12"/>
    <w:basedOn w:val="aff2"/>
    <w:uiPriority w:val="34"/>
    <w:qFormat/>
    <w:rsid w:val="000E6D83"/>
    <w:pPr>
      <w:ind w:firstLineChars="200" w:firstLine="420"/>
    </w:pPr>
    <w:rPr>
      <w:rFonts w:ascii="Calibri" w:hAnsi="Calibri"/>
      <w:sz w:val="24"/>
    </w:rPr>
  </w:style>
  <w:style w:type="paragraph" w:customStyle="1" w:styleId="8--0">
    <w:name w:val="网格型8-表格内容-居中"/>
    <w:basedOn w:val="aff2"/>
    <w:rsid w:val="000E6D83"/>
    <w:pPr>
      <w:topLinePunct/>
      <w:spacing w:line="288" w:lineRule="auto"/>
      <w:jc w:val="center"/>
    </w:pPr>
    <w:rPr>
      <w:rFonts w:ascii="Calibri" w:hAnsi="Courier New" w:cs="Courier New"/>
      <w:color w:val="000000"/>
      <w:sz w:val="24"/>
      <w:szCs w:val="18"/>
    </w:rPr>
  </w:style>
  <w:style w:type="paragraph" w:customStyle="1" w:styleId="afffffff0">
    <w:name w:val="页脚格式"/>
    <w:basedOn w:val="aff2"/>
    <w:rsid w:val="000E6D83"/>
    <w:pPr>
      <w:topLinePunct/>
      <w:spacing w:line="288" w:lineRule="auto"/>
      <w:jc w:val="left"/>
    </w:pPr>
    <w:rPr>
      <w:rFonts w:ascii="Calibri" w:hAnsi="Calibri"/>
      <w:color w:val="000000"/>
      <w:sz w:val="18"/>
      <w:szCs w:val="18"/>
    </w:rPr>
  </w:style>
  <w:style w:type="paragraph" w:customStyle="1" w:styleId="a4">
    <w:name w:val="项目列表符号"/>
    <w:basedOn w:val="aff2"/>
    <w:rsid w:val="000E6D83"/>
    <w:pPr>
      <w:numPr>
        <w:numId w:val="18"/>
      </w:numPr>
      <w:tabs>
        <w:tab w:val="left" w:pos="397"/>
      </w:tabs>
      <w:topLinePunct/>
      <w:spacing w:beforeLines="20" w:line="288" w:lineRule="auto"/>
      <w:ind w:left="681" w:hanging="284"/>
      <w:jc w:val="left"/>
    </w:pPr>
    <w:rPr>
      <w:color w:val="000000"/>
      <w:sz w:val="24"/>
      <w:szCs w:val="21"/>
    </w:rPr>
  </w:style>
  <w:style w:type="paragraph" w:customStyle="1" w:styleId="StandardOhneEinzug">
    <w:name w:val="StandardOhneEinzug"/>
    <w:basedOn w:val="aff2"/>
    <w:rsid w:val="000E6D83"/>
    <w:pPr>
      <w:widowControl/>
      <w:tabs>
        <w:tab w:val="left" w:pos="4351"/>
      </w:tabs>
      <w:spacing w:after="240" w:line="288" w:lineRule="auto"/>
      <w:ind w:left="3969"/>
      <w:jc w:val="left"/>
    </w:pPr>
    <w:rPr>
      <w:rFonts w:ascii="Arial" w:hAnsi="Arial"/>
      <w:kern w:val="0"/>
      <w:sz w:val="22"/>
      <w:szCs w:val="20"/>
      <w:lang w:val="de-DE"/>
    </w:rPr>
  </w:style>
  <w:style w:type="paragraph" w:customStyle="1" w:styleId="Default">
    <w:name w:val="Default"/>
    <w:rsid w:val="000E6D83"/>
    <w:pPr>
      <w:widowControl w:val="0"/>
      <w:autoSpaceDE w:val="0"/>
      <w:autoSpaceDN w:val="0"/>
      <w:adjustRightInd w:val="0"/>
    </w:pPr>
    <w:rPr>
      <w:rFonts w:ascii="宋体" w:hAnsi="宋体" w:cs="宋体"/>
      <w:color w:val="000000"/>
      <w:sz w:val="24"/>
      <w:szCs w:val="24"/>
    </w:rPr>
  </w:style>
  <w:style w:type="paragraph" w:customStyle="1" w:styleId="afffffff1">
    <w:name w:val="表格文字"/>
    <w:basedOn w:val="aff2"/>
    <w:rsid w:val="00FB0321"/>
    <w:pPr>
      <w:snapToGrid w:val="0"/>
      <w:jc w:val="center"/>
    </w:pPr>
    <w:rPr>
      <w:rFonts w:cs="宋体"/>
      <w:szCs w:val="20"/>
    </w:rPr>
  </w:style>
  <w:style w:type="paragraph" w:customStyle="1" w:styleId="13">
    <w:name w:val="列出段落1"/>
    <w:basedOn w:val="aff2"/>
    <w:uiPriority w:val="34"/>
    <w:qFormat/>
    <w:rsid w:val="003068C0"/>
    <w:pPr>
      <w:ind w:firstLineChars="200" w:firstLine="420"/>
    </w:pPr>
  </w:style>
  <w:style w:type="paragraph" w:customStyle="1" w:styleId="afffffff2">
    <w:name w:val="联演正文"/>
    <w:basedOn w:val="aff2"/>
    <w:link w:val="Charb"/>
    <w:autoRedefine/>
    <w:rsid w:val="00F36CB0"/>
    <w:pPr>
      <w:tabs>
        <w:tab w:val="left" w:pos="540"/>
        <w:tab w:val="left" w:pos="720"/>
      </w:tabs>
      <w:spacing w:line="360" w:lineRule="auto"/>
      <w:ind w:rightChars="-70" w:right="-147" w:firstLine="720"/>
      <w:jc w:val="left"/>
    </w:pPr>
    <w:rPr>
      <w:rFonts w:ascii="仿宋_GB2312" w:eastAsia="仿宋_GB2312" w:hAnsi="宋体"/>
      <w:sz w:val="28"/>
      <w:szCs w:val="28"/>
    </w:rPr>
  </w:style>
  <w:style w:type="character" w:customStyle="1" w:styleId="Charb">
    <w:name w:val="联演正文 Char"/>
    <w:link w:val="afffffff2"/>
    <w:rsid w:val="00F36CB0"/>
    <w:rPr>
      <w:rFonts w:ascii="仿宋_GB2312" w:eastAsia="仿宋_GB2312" w:hAnsi="宋体"/>
      <w:kern w:val="2"/>
      <w:sz w:val="28"/>
      <w:szCs w:val="28"/>
    </w:rPr>
  </w:style>
  <w:style w:type="character" w:styleId="afffffff3">
    <w:name w:val="Strong"/>
    <w:uiPriority w:val="22"/>
    <w:qFormat/>
    <w:rsid w:val="00107020"/>
    <w:rPr>
      <w:b/>
      <w:bCs/>
    </w:rPr>
  </w:style>
  <w:style w:type="paragraph" w:customStyle="1" w:styleId="0-">
    <w:name w:val="0-正文"/>
    <w:uiPriority w:val="99"/>
    <w:qFormat/>
    <w:rsid w:val="000F326B"/>
    <w:pPr>
      <w:adjustRightInd w:val="0"/>
      <w:snapToGrid w:val="0"/>
      <w:spacing w:line="480" w:lineRule="exact"/>
      <w:ind w:firstLineChars="200" w:firstLine="200"/>
    </w:pPr>
    <w:rPr>
      <w:rFonts w:cstheme="minorBidi"/>
      <w:sz w:val="24"/>
      <w:szCs w:val="21"/>
    </w:rPr>
  </w:style>
</w:styles>
</file>

<file path=word/webSettings.xml><?xml version="1.0" encoding="utf-8"?>
<w:webSettings xmlns:r="http://schemas.openxmlformats.org/officeDocument/2006/relationships" xmlns:w="http://schemas.openxmlformats.org/wordprocessingml/2006/main">
  <w:divs>
    <w:div w:id="393235507">
      <w:bodyDiv w:val="1"/>
      <w:marLeft w:val="0"/>
      <w:marRight w:val="0"/>
      <w:marTop w:val="0"/>
      <w:marBottom w:val="0"/>
      <w:divBdr>
        <w:top w:val="none" w:sz="0" w:space="0" w:color="auto"/>
        <w:left w:val="none" w:sz="0" w:space="0" w:color="auto"/>
        <w:bottom w:val="none" w:sz="0" w:space="0" w:color="auto"/>
        <w:right w:val="none" w:sz="0" w:space="0" w:color="auto"/>
      </w:divBdr>
    </w:div>
    <w:div w:id="931743379">
      <w:bodyDiv w:val="1"/>
      <w:marLeft w:val="0"/>
      <w:marRight w:val="0"/>
      <w:marTop w:val="0"/>
      <w:marBottom w:val="0"/>
      <w:divBdr>
        <w:top w:val="none" w:sz="0" w:space="0" w:color="auto"/>
        <w:left w:val="none" w:sz="0" w:space="0" w:color="auto"/>
        <w:bottom w:val="none" w:sz="0" w:space="0" w:color="auto"/>
        <w:right w:val="none" w:sz="0" w:space="0" w:color="auto"/>
      </w:divBdr>
    </w:div>
    <w:div w:id="980232135">
      <w:bodyDiv w:val="1"/>
      <w:marLeft w:val="0"/>
      <w:marRight w:val="0"/>
      <w:marTop w:val="0"/>
      <w:marBottom w:val="0"/>
      <w:divBdr>
        <w:top w:val="none" w:sz="0" w:space="0" w:color="auto"/>
        <w:left w:val="none" w:sz="0" w:space="0" w:color="auto"/>
        <w:bottom w:val="none" w:sz="0" w:space="0" w:color="auto"/>
        <w:right w:val="none" w:sz="0" w:space="0" w:color="auto"/>
      </w:divBdr>
    </w:div>
    <w:div w:id="1428576218">
      <w:bodyDiv w:val="1"/>
      <w:marLeft w:val="0"/>
      <w:marRight w:val="0"/>
      <w:marTop w:val="0"/>
      <w:marBottom w:val="0"/>
      <w:divBdr>
        <w:top w:val="none" w:sz="0" w:space="0" w:color="auto"/>
        <w:left w:val="none" w:sz="0" w:space="0" w:color="auto"/>
        <w:bottom w:val="none" w:sz="0" w:space="0" w:color="auto"/>
        <w:right w:val="none" w:sz="0" w:space="0" w:color="auto"/>
      </w:divBdr>
    </w:div>
    <w:div w:id="148118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97AAC-02E8-4D5E-B4CE-A4DDFB78B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713</Words>
  <Characters>4066</Characters>
  <Application>Microsoft Office Word</Application>
  <DocSecurity>0</DocSecurity>
  <Lines>33</Lines>
  <Paragraphs>9</Paragraphs>
  <ScaleCrop>false</ScaleCrop>
  <Company>crec</Company>
  <LinksUpToDate>false</LinksUpToDate>
  <CharactersWithSpaces>4770</CharactersWithSpaces>
  <SharedDoc>false</SharedDoc>
  <HLinks>
    <vt:vector size="774" baseType="variant">
      <vt:variant>
        <vt:i4>6160408</vt:i4>
      </vt:variant>
      <vt:variant>
        <vt:i4>771</vt:i4>
      </vt:variant>
      <vt:variant>
        <vt:i4>0</vt:i4>
      </vt:variant>
      <vt:variant>
        <vt:i4>5</vt:i4>
      </vt:variant>
      <vt:variant>
        <vt:lpwstr>https://baike.baidu.com/item/%E6%9C%8D%E5%8A%A1%E8%B4%A8%E9%87%8F/9401950</vt:lpwstr>
      </vt:variant>
      <vt:variant>
        <vt:lpwstr/>
      </vt:variant>
      <vt:variant>
        <vt:i4>1900602</vt:i4>
      </vt:variant>
      <vt:variant>
        <vt:i4>764</vt:i4>
      </vt:variant>
      <vt:variant>
        <vt:i4>0</vt:i4>
      </vt:variant>
      <vt:variant>
        <vt:i4>5</vt:i4>
      </vt:variant>
      <vt:variant>
        <vt:lpwstr/>
      </vt:variant>
      <vt:variant>
        <vt:lpwstr>_Toc533758966</vt:lpwstr>
      </vt:variant>
      <vt:variant>
        <vt:i4>1900602</vt:i4>
      </vt:variant>
      <vt:variant>
        <vt:i4>758</vt:i4>
      </vt:variant>
      <vt:variant>
        <vt:i4>0</vt:i4>
      </vt:variant>
      <vt:variant>
        <vt:i4>5</vt:i4>
      </vt:variant>
      <vt:variant>
        <vt:lpwstr/>
      </vt:variant>
      <vt:variant>
        <vt:lpwstr>_Toc533758962</vt:lpwstr>
      </vt:variant>
      <vt:variant>
        <vt:i4>1966138</vt:i4>
      </vt:variant>
      <vt:variant>
        <vt:i4>752</vt:i4>
      </vt:variant>
      <vt:variant>
        <vt:i4>0</vt:i4>
      </vt:variant>
      <vt:variant>
        <vt:i4>5</vt:i4>
      </vt:variant>
      <vt:variant>
        <vt:lpwstr/>
      </vt:variant>
      <vt:variant>
        <vt:lpwstr>_Toc533758958</vt:lpwstr>
      </vt:variant>
      <vt:variant>
        <vt:i4>1966138</vt:i4>
      </vt:variant>
      <vt:variant>
        <vt:i4>746</vt:i4>
      </vt:variant>
      <vt:variant>
        <vt:i4>0</vt:i4>
      </vt:variant>
      <vt:variant>
        <vt:i4>5</vt:i4>
      </vt:variant>
      <vt:variant>
        <vt:lpwstr/>
      </vt:variant>
      <vt:variant>
        <vt:lpwstr>_Toc533758954</vt:lpwstr>
      </vt:variant>
      <vt:variant>
        <vt:i4>1966138</vt:i4>
      </vt:variant>
      <vt:variant>
        <vt:i4>740</vt:i4>
      </vt:variant>
      <vt:variant>
        <vt:i4>0</vt:i4>
      </vt:variant>
      <vt:variant>
        <vt:i4>5</vt:i4>
      </vt:variant>
      <vt:variant>
        <vt:lpwstr/>
      </vt:variant>
      <vt:variant>
        <vt:lpwstr>_Toc533758950</vt:lpwstr>
      </vt:variant>
      <vt:variant>
        <vt:i4>2031674</vt:i4>
      </vt:variant>
      <vt:variant>
        <vt:i4>734</vt:i4>
      </vt:variant>
      <vt:variant>
        <vt:i4>0</vt:i4>
      </vt:variant>
      <vt:variant>
        <vt:i4>5</vt:i4>
      </vt:variant>
      <vt:variant>
        <vt:lpwstr/>
      </vt:variant>
      <vt:variant>
        <vt:lpwstr>_Toc533758949</vt:lpwstr>
      </vt:variant>
      <vt:variant>
        <vt:i4>2031674</vt:i4>
      </vt:variant>
      <vt:variant>
        <vt:i4>728</vt:i4>
      </vt:variant>
      <vt:variant>
        <vt:i4>0</vt:i4>
      </vt:variant>
      <vt:variant>
        <vt:i4>5</vt:i4>
      </vt:variant>
      <vt:variant>
        <vt:lpwstr/>
      </vt:variant>
      <vt:variant>
        <vt:lpwstr>_Toc533758948</vt:lpwstr>
      </vt:variant>
      <vt:variant>
        <vt:i4>2031674</vt:i4>
      </vt:variant>
      <vt:variant>
        <vt:i4>722</vt:i4>
      </vt:variant>
      <vt:variant>
        <vt:i4>0</vt:i4>
      </vt:variant>
      <vt:variant>
        <vt:i4>5</vt:i4>
      </vt:variant>
      <vt:variant>
        <vt:lpwstr/>
      </vt:variant>
      <vt:variant>
        <vt:lpwstr>_Toc533758947</vt:lpwstr>
      </vt:variant>
      <vt:variant>
        <vt:i4>2031674</vt:i4>
      </vt:variant>
      <vt:variant>
        <vt:i4>716</vt:i4>
      </vt:variant>
      <vt:variant>
        <vt:i4>0</vt:i4>
      </vt:variant>
      <vt:variant>
        <vt:i4>5</vt:i4>
      </vt:variant>
      <vt:variant>
        <vt:lpwstr/>
      </vt:variant>
      <vt:variant>
        <vt:lpwstr>_Toc533758946</vt:lpwstr>
      </vt:variant>
      <vt:variant>
        <vt:i4>2031674</vt:i4>
      </vt:variant>
      <vt:variant>
        <vt:i4>710</vt:i4>
      </vt:variant>
      <vt:variant>
        <vt:i4>0</vt:i4>
      </vt:variant>
      <vt:variant>
        <vt:i4>5</vt:i4>
      </vt:variant>
      <vt:variant>
        <vt:lpwstr/>
      </vt:variant>
      <vt:variant>
        <vt:lpwstr>_Toc533758945</vt:lpwstr>
      </vt:variant>
      <vt:variant>
        <vt:i4>2031674</vt:i4>
      </vt:variant>
      <vt:variant>
        <vt:i4>704</vt:i4>
      </vt:variant>
      <vt:variant>
        <vt:i4>0</vt:i4>
      </vt:variant>
      <vt:variant>
        <vt:i4>5</vt:i4>
      </vt:variant>
      <vt:variant>
        <vt:lpwstr/>
      </vt:variant>
      <vt:variant>
        <vt:lpwstr>_Toc533758944</vt:lpwstr>
      </vt:variant>
      <vt:variant>
        <vt:i4>2031674</vt:i4>
      </vt:variant>
      <vt:variant>
        <vt:i4>698</vt:i4>
      </vt:variant>
      <vt:variant>
        <vt:i4>0</vt:i4>
      </vt:variant>
      <vt:variant>
        <vt:i4>5</vt:i4>
      </vt:variant>
      <vt:variant>
        <vt:lpwstr/>
      </vt:variant>
      <vt:variant>
        <vt:lpwstr>_Toc533758943</vt:lpwstr>
      </vt:variant>
      <vt:variant>
        <vt:i4>2031674</vt:i4>
      </vt:variant>
      <vt:variant>
        <vt:i4>692</vt:i4>
      </vt:variant>
      <vt:variant>
        <vt:i4>0</vt:i4>
      </vt:variant>
      <vt:variant>
        <vt:i4>5</vt:i4>
      </vt:variant>
      <vt:variant>
        <vt:lpwstr/>
      </vt:variant>
      <vt:variant>
        <vt:lpwstr>_Toc533758942</vt:lpwstr>
      </vt:variant>
      <vt:variant>
        <vt:i4>2031674</vt:i4>
      </vt:variant>
      <vt:variant>
        <vt:i4>686</vt:i4>
      </vt:variant>
      <vt:variant>
        <vt:i4>0</vt:i4>
      </vt:variant>
      <vt:variant>
        <vt:i4>5</vt:i4>
      </vt:variant>
      <vt:variant>
        <vt:lpwstr/>
      </vt:variant>
      <vt:variant>
        <vt:lpwstr>_Toc533758941</vt:lpwstr>
      </vt:variant>
      <vt:variant>
        <vt:i4>2031674</vt:i4>
      </vt:variant>
      <vt:variant>
        <vt:i4>680</vt:i4>
      </vt:variant>
      <vt:variant>
        <vt:i4>0</vt:i4>
      </vt:variant>
      <vt:variant>
        <vt:i4>5</vt:i4>
      </vt:variant>
      <vt:variant>
        <vt:lpwstr/>
      </vt:variant>
      <vt:variant>
        <vt:lpwstr>_Toc533758940</vt:lpwstr>
      </vt:variant>
      <vt:variant>
        <vt:i4>1572922</vt:i4>
      </vt:variant>
      <vt:variant>
        <vt:i4>674</vt:i4>
      </vt:variant>
      <vt:variant>
        <vt:i4>0</vt:i4>
      </vt:variant>
      <vt:variant>
        <vt:i4>5</vt:i4>
      </vt:variant>
      <vt:variant>
        <vt:lpwstr/>
      </vt:variant>
      <vt:variant>
        <vt:lpwstr>_Toc533758939</vt:lpwstr>
      </vt:variant>
      <vt:variant>
        <vt:i4>1572922</vt:i4>
      </vt:variant>
      <vt:variant>
        <vt:i4>668</vt:i4>
      </vt:variant>
      <vt:variant>
        <vt:i4>0</vt:i4>
      </vt:variant>
      <vt:variant>
        <vt:i4>5</vt:i4>
      </vt:variant>
      <vt:variant>
        <vt:lpwstr/>
      </vt:variant>
      <vt:variant>
        <vt:lpwstr>_Toc533758938</vt:lpwstr>
      </vt:variant>
      <vt:variant>
        <vt:i4>1572922</vt:i4>
      </vt:variant>
      <vt:variant>
        <vt:i4>662</vt:i4>
      </vt:variant>
      <vt:variant>
        <vt:i4>0</vt:i4>
      </vt:variant>
      <vt:variant>
        <vt:i4>5</vt:i4>
      </vt:variant>
      <vt:variant>
        <vt:lpwstr/>
      </vt:variant>
      <vt:variant>
        <vt:lpwstr>_Toc533758937</vt:lpwstr>
      </vt:variant>
      <vt:variant>
        <vt:i4>1572922</vt:i4>
      </vt:variant>
      <vt:variant>
        <vt:i4>656</vt:i4>
      </vt:variant>
      <vt:variant>
        <vt:i4>0</vt:i4>
      </vt:variant>
      <vt:variant>
        <vt:i4>5</vt:i4>
      </vt:variant>
      <vt:variant>
        <vt:lpwstr/>
      </vt:variant>
      <vt:variant>
        <vt:lpwstr>_Toc533758933</vt:lpwstr>
      </vt:variant>
      <vt:variant>
        <vt:i4>1638458</vt:i4>
      </vt:variant>
      <vt:variant>
        <vt:i4>650</vt:i4>
      </vt:variant>
      <vt:variant>
        <vt:i4>0</vt:i4>
      </vt:variant>
      <vt:variant>
        <vt:i4>5</vt:i4>
      </vt:variant>
      <vt:variant>
        <vt:lpwstr/>
      </vt:variant>
      <vt:variant>
        <vt:lpwstr>_Toc533758929</vt:lpwstr>
      </vt:variant>
      <vt:variant>
        <vt:i4>1638458</vt:i4>
      </vt:variant>
      <vt:variant>
        <vt:i4>644</vt:i4>
      </vt:variant>
      <vt:variant>
        <vt:i4>0</vt:i4>
      </vt:variant>
      <vt:variant>
        <vt:i4>5</vt:i4>
      </vt:variant>
      <vt:variant>
        <vt:lpwstr/>
      </vt:variant>
      <vt:variant>
        <vt:lpwstr>_Toc533758925</vt:lpwstr>
      </vt:variant>
      <vt:variant>
        <vt:i4>1638458</vt:i4>
      </vt:variant>
      <vt:variant>
        <vt:i4>638</vt:i4>
      </vt:variant>
      <vt:variant>
        <vt:i4>0</vt:i4>
      </vt:variant>
      <vt:variant>
        <vt:i4>5</vt:i4>
      </vt:variant>
      <vt:variant>
        <vt:lpwstr/>
      </vt:variant>
      <vt:variant>
        <vt:lpwstr>_Toc533758921</vt:lpwstr>
      </vt:variant>
      <vt:variant>
        <vt:i4>1703994</vt:i4>
      </vt:variant>
      <vt:variant>
        <vt:i4>632</vt:i4>
      </vt:variant>
      <vt:variant>
        <vt:i4>0</vt:i4>
      </vt:variant>
      <vt:variant>
        <vt:i4>5</vt:i4>
      </vt:variant>
      <vt:variant>
        <vt:lpwstr/>
      </vt:variant>
      <vt:variant>
        <vt:lpwstr>_Toc533758917</vt:lpwstr>
      </vt:variant>
      <vt:variant>
        <vt:i4>1703994</vt:i4>
      </vt:variant>
      <vt:variant>
        <vt:i4>626</vt:i4>
      </vt:variant>
      <vt:variant>
        <vt:i4>0</vt:i4>
      </vt:variant>
      <vt:variant>
        <vt:i4>5</vt:i4>
      </vt:variant>
      <vt:variant>
        <vt:lpwstr/>
      </vt:variant>
      <vt:variant>
        <vt:lpwstr>_Toc533758916</vt:lpwstr>
      </vt:variant>
      <vt:variant>
        <vt:i4>1703994</vt:i4>
      </vt:variant>
      <vt:variant>
        <vt:i4>620</vt:i4>
      </vt:variant>
      <vt:variant>
        <vt:i4>0</vt:i4>
      </vt:variant>
      <vt:variant>
        <vt:i4>5</vt:i4>
      </vt:variant>
      <vt:variant>
        <vt:lpwstr/>
      </vt:variant>
      <vt:variant>
        <vt:lpwstr>_Toc533758912</vt:lpwstr>
      </vt:variant>
      <vt:variant>
        <vt:i4>1769530</vt:i4>
      </vt:variant>
      <vt:variant>
        <vt:i4>614</vt:i4>
      </vt:variant>
      <vt:variant>
        <vt:i4>0</vt:i4>
      </vt:variant>
      <vt:variant>
        <vt:i4>5</vt:i4>
      </vt:variant>
      <vt:variant>
        <vt:lpwstr/>
      </vt:variant>
      <vt:variant>
        <vt:lpwstr>_Toc533758908</vt:lpwstr>
      </vt:variant>
      <vt:variant>
        <vt:i4>1769530</vt:i4>
      </vt:variant>
      <vt:variant>
        <vt:i4>608</vt:i4>
      </vt:variant>
      <vt:variant>
        <vt:i4>0</vt:i4>
      </vt:variant>
      <vt:variant>
        <vt:i4>5</vt:i4>
      </vt:variant>
      <vt:variant>
        <vt:lpwstr/>
      </vt:variant>
      <vt:variant>
        <vt:lpwstr>_Toc533758904</vt:lpwstr>
      </vt:variant>
      <vt:variant>
        <vt:i4>1769530</vt:i4>
      </vt:variant>
      <vt:variant>
        <vt:i4>602</vt:i4>
      </vt:variant>
      <vt:variant>
        <vt:i4>0</vt:i4>
      </vt:variant>
      <vt:variant>
        <vt:i4>5</vt:i4>
      </vt:variant>
      <vt:variant>
        <vt:lpwstr/>
      </vt:variant>
      <vt:variant>
        <vt:lpwstr>_Toc533758900</vt:lpwstr>
      </vt:variant>
      <vt:variant>
        <vt:i4>1179707</vt:i4>
      </vt:variant>
      <vt:variant>
        <vt:i4>596</vt:i4>
      </vt:variant>
      <vt:variant>
        <vt:i4>0</vt:i4>
      </vt:variant>
      <vt:variant>
        <vt:i4>5</vt:i4>
      </vt:variant>
      <vt:variant>
        <vt:lpwstr/>
      </vt:variant>
      <vt:variant>
        <vt:lpwstr>_Toc533758899</vt:lpwstr>
      </vt:variant>
      <vt:variant>
        <vt:i4>1179707</vt:i4>
      </vt:variant>
      <vt:variant>
        <vt:i4>590</vt:i4>
      </vt:variant>
      <vt:variant>
        <vt:i4>0</vt:i4>
      </vt:variant>
      <vt:variant>
        <vt:i4>5</vt:i4>
      </vt:variant>
      <vt:variant>
        <vt:lpwstr/>
      </vt:variant>
      <vt:variant>
        <vt:lpwstr>_Toc533758895</vt:lpwstr>
      </vt:variant>
      <vt:variant>
        <vt:i4>1179707</vt:i4>
      </vt:variant>
      <vt:variant>
        <vt:i4>584</vt:i4>
      </vt:variant>
      <vt:variant>
        <vt:i4>0</vt:i4>
      </vt:variant>
      <vt:variant>
        <vt:i4>5</vt:i4>
      </vt:variant>
      <vt:variant>
        <vt:lpwstr/>
      </vt:variant>
      <vt:variant>
        <vt:lpwstr>_Toc533758891</vt:lpwstr>
      </vt:variant>
      <vt:variant>
        <vt:i4>1245243</vt:i4>
      </vt:variant>
      <vt:variant>
        <vt:i4>578</vt:i4>
      </vt:variant>
      <vt:variant>
        <vt:i4>0</vt:i4>
      </vt:variant>
      <vt:variant>
        <vt:i4>5</vt:i4>
      </vt:variant>
      <vt:variant>
        <vt:lpwstr/>
      </vt:variant>
      <vt:variant>
        <vt:lpwstr>_Toc533758887</vt:lpwstr>
      </vt:variant>
      <vt:variant>
        <vt:i4>1245243</vt:i4>
      </vt:variant>
      <vt:variant>
        <vt:i4>572</vt:i4>
      </vt:variant>
      <vt:variant>
        <vt:i4>0</vt:i4>
      </vt:variant>
      <vt:variant>
        <vt:i4>5</vt:i4>
      </vt:variant>
      <vt:variant>
        <vt:lpwstr/>
      </vt:variant>
      <vt:variant>
        <vt:lpwstr>_Toc533758883</vt:lpwstr>
      </vt:variant>
      <vt:variant>
        <vt:i4>1835067</vt:i4>
      </vt:variant>
      <vt:variant>
        <vt:i4>566</vt:i4>
      </vt:variant>
      <vt:variant>
        <vt:i4>0</vt:i4>
      </vt:variant>
      <vt:variant>
        <vt:i4>5</vt:i4>
      </vt:variant>
      <vt:variant>
        <vt:lpwstr/>
      </vt:variant>
      <vt:variant>
        <vt:lpwstr>_Toc533758879</vt:lpwstr>
      </vt:variant>
      <vt:variant>
        <vt:i4>1835067</vt:i4>
      </vt:variant>
      <vt:variant>
        <vt:i4>560</vt:i4>
      </vt:variant>
      <vt:variant>
        <vt:i4>0</vt:i4>
      </vt:variant>
      <vt:variant>
        <vt:i4>5</vt:i4>
      </vt:variant>
      <vt:variant>
        <vt:lpwstr/>
      </vt:variant>
      <vt:variant>
        <vt:lpwstr>_Toc533758875</vt:lpwstr>
      </vt:variant>
      <vt:variant>
        <vt:i4>1835067</vt:i4>
      </vt:variant>
      <vt:variant>
        <vt:i4>554</vt:i4>
      </vt:variant>
      <vt:variant>
        <vt:i4>0</vt:i4>
      </vt:variant>
      <vt:variant>
        <vt:i4>5</vt:i4>
      </vt:variant>
      <vt:variant>
        <vt:lpwstr/>
      </vt:variant>
      <vt:variant>
        <vt:lpwstr>_Toc533758871</vt:lpwstr>
      </vt:variant>
      <vt:variant>
        <vt:i4>1900603</vt:i4>
      </vt:variant>
      <vt:variant>
        <vt:i4>548</vt:i4>
      </vt:variant>
      <vt:variant>
        <vt:i4>0</vt:i4>
      </vt:variant>
      <vt:variant>
        <vt:i4>5</vt:i4>
      </vt:variant>
      <vt:variant>
        <vt:lpwstr/>
      </vt:variant>
      <vt:variant>
        <vt:lpwstr>_Toc533758867</vt:lpwstr>
      </vt:variant>
      <vt:variant>
        <vt:i4>1900603</vt:i4>
      </vt:variant>
      <vt:variant>
        <vt:i4>542</vt:i4>
      </vt:variant>
      <vt:variant>
        <vt:i4>0</vt:i4>
      </vt:variant>
      <vt:variant>
        <vt:i4>5</vt:i4>
      </vt:variant>
      <vt:variant>
        <vt:lpwstr/>
      </vt:variant>
      <vt:variant>
        <vt:lpwstr>_Toc533758863</vt:lpwstr>
      </vt:variant>
      <vt:variant>
        <vt:i4>1966139</vt:i4>
      </vt:variant>
      <vt:variant>
        <vt:i4>536</vt:i4>
      </vt:variant>
      <vt:variant>
        <vt:i4>0</vt:i4>
      </vt:variant>
      <vt:variant>
        <vt:i4>5</vt:i4>
      </vt:variant>
      <vt:variant>
        <vt:lpwstr/>
      </vt:variant>
      <vt:variant>
        <vt:lpwstr>_Toc533758859</vt:lpwstr>
      </vt:variant>
      <vt:variant>
        <vt:i4>1966139</vt:i4>
      </vt:variant>
      <vt:variant>
        <vt:i4>530</vt:i4>
      </vt:variant>
      <vt:variant>
        <vt:i4>0</vt:i4>
      </vt:variant>
      <vt:variant>
        <vt:i4>5</vt:i4>
      </vt:variant>
      <vt:variant>
        <vt:lpwstr/>
      </vt:variant>
      <vt:variant>
        <vt:lpwstr>_Toc533758855</vt:lpwstr>
      </vt:variant>
      <vt:variant>
        <vt:i4>1966139</vt:i4>
      </vt:variant>
      <vt:variant>
        <vt:i4>524</vt:i4>
      </vt:variant>
      <vt:variant>
        <vt:i4>0</vt:i4>
      </vt:variant>
      <vt:variant>
        <vt:i4>5</vt:i4>
      </vt:variant>
      <vt:variant>
        <vt:lpwstr/>
      </vt:variant>
      <vt:variant>
        <vt:lpwstr>_Toc533758851</vt:lpwstr>
      </vt:variant>
      <vt:variant>
        <vt:i4>1966139</vt:i4>
      </vt:variant>
      <vt:variant>
        <vt:i4>518</vt:i4>
      </vt:variant>
      <vt:variant>
        <vt:i4>0</vt:i4>
      </vt:variant>
      <vt:variant>
        <vt:i4>5</vt:i4>
      </vt:variant>
      <vt:variant>
        <vt:lpwstr/>
      </vt:variant>
      <vt:variant>
        <vt:lpwstr>_Toc533758850</vt:lpwstr>
      </vt:variant>
      <vt:variant>
        <vt:i4>2031675</vt:i4>
      </vt:variant>
      <vt:variant>
        <vt:i4>512</vt:i4>
      </vt:variant>
      <vt:variant>
        <vt:i4>0</vt:i4>
      </vt:variant>
      <vt:variant>
        <vt:i4>5</vt:i4>
      </vt:variant>
      <vt:variant>
        <vt:lpwstr/>
      </vt:variant>
      <vt:variant>
        <vt:lpwstr>_Toc533758849</vt:lpwstr>
      </vt:variant>
      <vt:variant>
        <vt:i4>2031675</vt:i4>
      </vt:variant>
      <vt:variant>
        <vt:i4>506</vt:i4>
      </vt:variant>
      <vt:variant>
        <vt:i4>0</vt:i4>
      </vt:variant>
      <vt:variant>
        <vt:i4>5</vt:i4>
      </vt:variant>
      <vt:variant>
        <vt:lpwstr/>
      </vt:variant>
      <vt:variant>
        <vt:lpwstr>_Toc533758848</vt:lpwstr>
      </vt:variant>
      <vt:variant>
        <vt:i4>2031675</vt:i4>
      </vt:variant>
      <vt:variant>
        <vt:i4>500</vt:i4>
      </vt:variant>
      <vt:variant>
        <vt:i4>0</vt:i4>
      </vt:variant>
      <vt:variant>
        <vt:i4>5</vt:i4>
      </vt:variant>
      <vt:variant>
        <vt:lpwstr/>
      </vt:variant>
      <vt:variant>
        <vt:lpwstr>_Toc533758847</vt:lpwstr>
      </vt:variant>
      <vt:variant>
        <vt:i4>2031675</vt:i4>
      </vt:variant>
      <vt:variant>
        <vt:i4>494</vt:i4>
      </vt:variant>
      <vt:variant>
        <vt:i4>0</vt:i4>
      </vt:variant>
      <vt:variant>
        <vt:i4>5</vt:i4>
      </vt:variant>
      <vt:variant>
        <vt:lpwstr/>
      </vt:variant>
      <vt:variant>
        <vt:lpwstr>_Toc533758846</vt:lpwstr>
      </vt:variant>
      <vt:variant>
        <vt:i4>2031675</vt:i4>
      </vt:variant>
      <vt:variant>
        <vt:i4>488</vt:i4>
      </vt:variant>
      <vt:variant>
        <vt:i4>0</vt:i4>
      </vt:variant>
      <vt:variant>
        <vt:i4>5</vt:i4>
      </vt:variant>
      <vt:variant>
        <vt:lpwstr/>
      </vt:variant>
      <vt:variant>
        <vt:lpwstr>_Toc533758845</vt:lpwstr>
      </vt:variant>
      <vt:variant>
        <vt:i4>2031675</vt:i4>
      </vt:variant>
      <vt:variant>
        <vt:i4>482</vt:i4>
      </vt:variant>
      <vt:variant>
        <vt:i4>0</vt:i4>
      </vt:variant>
      <vt:variant>
        <vt:i4>5</vt:i4>
      </vt:variant>
      <vt:variant>
        <vt:lpwstr/>
      </vt:variant>
      <vt:variant>
        <vt:lpwstr>_Toc533758844</vt:lpwstr>
      </vt:variant>
      <vt:variant>
        <vt:i4>2031675</vt:i4>
      </vt:variant>
      <vt:variant>
        <vt:i4>476</vt:i4>
      </vt:variant>
      <vt:variant>
        <vt:i4>0</vt:i4>
      </vt:variant>
      <vt:variant>
        <vt:i4>5</vt:i4>
      </vt:variant>
      <vt:variant>
        <vt:lpwstr/>
      </vt:variant>
      <vt:variant>
        <vt:lpwstr>_Toc533758843</vt:lpwstr>
      </vt:variant>
      <vt:variant>
        <vt:i4>2031675</vt:i4>
      </vt:variant>
      <vt:variant>
        <vt:i4>470</vt:i4>
      </vt:variant>
      <vt:variant>
        <vt:i4>0</vt:i4>
      </vt:variant>
      <vt:variant>
        <vt:i4>5</vt:i4>
      </vt:variant>
      <vt:variant>
        <vt:lpwstr/>
      </vt:variant>
      <vt:variant>
        <vt:lpwstr>_Toc533758842</vt:lpwstr>
      </vt:variant>
      <vt:variant>
        <vt:i4>2031675</vt:i4>
      </vt:variant>
      <vt:variant>
        <vt:i4>464</vt:i4>
      </vt:variant>
      <vt:variant>
        <vt:i4>0</vt:i4>
      </vt:variant>
      <vt:variant>
        <vt:i4>5</vt:i4>
      </vt:variant>
      <vt:variant>
        <vt:lpwstr/>
      </vt:variant>
      <vt:variant>
        <vt:lpwstr>_Toc533758841</vt:lpwstr>
      </vt:variant>
      <vt:variant>
        <vt:i4>2031675</vt:i4>
      </vt:variant>
      <vt:variant>
        <vt:i4>458</vt:i4>
      </vt:variant>
      <vt:variant>
        <vt:i4>0</vt:i4>
      </vt:variant>
      <vt:variant>
        <vt:i4>5</vt:i4>
      </vt:variant>
      <vt:variant>
        <vt:lpwstr/>
      </vt:variant>
      <vt:variant>
        <vt:lpwstr>_Toc533758840</vt:lpwstr>
      </vt:variant>
      <vt:variant>
        <vt:i4>1572923</vt:i4>
      </vt:variant>
      <vt:variant>
        <vt:i4>452</vt:i4>
      </vt:variant>
      <vt:variant>
        <vt:i4>0</vt:i4>
      </vt:variant>
      <vt:variant>
        <vt:i4>5</vt:i4>
      </vt:variant>
      <vt:variant>
        <vt:lpwstr/>
      </vt:variant>
      <vt:variant>
        <vt:lpwstr>_Toc533758839</vt:lpwstr>
      </vt:variant>
      <vt:variant>
        <vt:i4>1572923</vt:i4>
      </vt:variant>
      <vt:variant>
        <vt:i4>446</vt:i4>
      </vt:variant>
      <vt:variant>
        <vt:i4>0</vt:i4>
      </vt:variant>
      <vt:variant>
        <vt:i4>5</vt:i4>
      </vt:variant>
      <vt:variant>
        <vt:lpwstr/>
      </vt:variant>
      <vt:variant>
        <vt:lpwstr>_Toc533758838</vt:lpwstr>
      </vt:variant>
      <vt:variant>
        <vt:i4>1572923</vt:i4>
      </vt:variant>
      <vt:variant>
        <vt:i4>440</vt:i4>
      </vt:variant>
      <vt:variant>
        <vt:i4>0</vt:i4>
      </vt:variant>
      <vt:variant>
        <vt:i4>5</vt:i4>
      </vt:variant>
      <vt:variant>
        <vt:lpwstr/>
      </vt:variant>
      <vt:variant>
        <vt:lpwstr>_Toc533758837</vt:lpwstr>
      </vt:variant>
      <vt:variant>
        <vt:i4>1572923</vt:i4>
      </vt:variant>
      <vt:variant>
        <vt:i4>434</vt:i4>
      </vt:variant>
      <vt:variant>
        <vt:i4>0</vt:i4>
      </vt:variant>
      <vt:variant>
        <vt:i4>5</vt:i4>
      </vt:variant>
      <vt:variant>
        <vt:lpwstr/>
      </vt:variant>
      <vt:variant>
        <vt:lpwstr>_Toc533758836</vt:lpwstr>
      </vt:variant>
      <vt:variant>
        <vt:i4>1572923</vt:i4>
      </vt:variant>
      <vt:variant>
        <vt:i4>428</vt:i4>
      </vt:variant>
      <vt:variant>
        <vt:i4>0</vt:i4>
      </vt:variant>
      <vt:variant>
        <vt:i4>5</vt:i4>
      </vt:variant>
      <vt:variant>
        <vt:lpwstr/>
      </vt:variant>
      <vt:variant>
        <vt:lpwstr>_Toc533758835</vt:lpwstr>
      </vt:variant>
      <vt:variant>
        <vt:i4>1572923</vt:i4>
      </vt:variant>
      <vt:variant>
        <vt:i4>422</vt:i4>
      </vt:variant>
      <vt:variant>
        <vt:i4>0</vt:i4>
      </vt:variant>
      <vt:variant>
        <vt:i4>5</vt:i4>
      </vt:variant>
      <vt:variant>
        <vt:lpwstr/>
      </vt:variant>
      <vt:variant>
        <vt:lpwstr>_Toc533758834</vt:lpwstr>
      </vt:variant>
      <vt:variant>
        <vt:i4>1572923</vt:i4>
      </vt:variant>
      <vt:variant>
        <vt:i4>416</vt:i4>
      </vt:variant>
      <vt:variant>
        <vt:i4>0</vt:i4>
      </vt:variant>
      <vt:variant>
        <vt:i4>5</vt:i4>
      </vt:variant>
      <vt:variant>
        <vt:lpwstr/>
      </vt:variant>
      <vt:variant>
        <vt:lpwstr>_Toc533758833</vt:lpwstr>
      </vt:variant>
      <vt:variant>
        <vt:i4>1572923</vt:i4>
      </vt:variant>
      <vt:variant>
        <vt:i4>410</vt:i4>
      </vt:variant>
      <vt:variant>
        <vt:i4>0</vt:i4>
      </vt:variant>
      <vt:variant>
        <vt:i4>5</vt:i4>
      </vt:variant>
      <vt:variant>
        <vt:lpwstr/>
      </vt:variant>
      <vt:variant>
        <vt:lpwstr>_Toc533758832</vt:lpwstr>
      </vt:variant>
      <vt:variant>
        <vt:i4>1572923</vt:i4>
      </vt:variant>
      <vt:variant>
        <vt:i4>404</vt:i4>
      </vt:variant>
      <vt:variant>
        <vt:i4>0</vt:i4>
      </vt:variant>
      <vt:variant>
        <vt:i4>5</vt:i4>
      </vt:variant>
      <vt:variant>
        <vt:lpwstr/>
      </vt:variant>
      <vt:variant>
        <vt:lpwstr>_Toc533758831</vt:lpwstr>
      </vt:variant>
      <vt:variant>
        <vt:i4>1572923</vt:i4>
      </vt:variant>
      <vt:variant>
        <vt:i4>398</vt:i4>
      </vt:variant>
      <vt:variant>
        <vt:i4>0</vt:i4>
      </vt:variant>
      <vt:variant>
        <vt:i4>5</vt:i4>
      </vt:variant>
      <vt:variant>
        <vt:lpwstr/>
      </vt:variant>
      <vt:variant>
        <vt:lpwstr>_Toc533758830</vt:lpwstr>
      </vt:variant>
      <vt:variant>
        <vt:i4>1638459</vt:i4>
      </vt:variant>
      <vt:variant>
        <vt:i4>392</vt:i4>
      </vt:variant>
      <vt:variant>
        <vt:i4>0</vt:i4>
      </vt:variant>
      <vt:variant>
        <vt:i4>5</vt:i4>
      </vt:variant>
      <vt:variant>
        <vt:lpwstr/>
      </vt:variant>
      <vt:variant>
        <vt:lpwstr>_Toc533758829</vt:lpwstr>
      </vt:variant>
      <vt:variant>
        <vt:i4>1638459</vt:i4>
      </vt:variant>
      <vt:variant>
        <vt:i4>386</vt:i4>
      </vt:variant>
      <vt:variant>
        <vt:i4>0</vt:i4>
      </vt:variant>
      <vt:variant>
        <vt:i4>5</vt:i4>
      </vt:variant>
      <vt:variant>
        <vt:lpwstr/>
      </vt:variant>
      <vt:variant>
        <vt:lpwstr>_Toc533758828</vt:lpwstr>
      </vt:variant>
      <vt:variant>
        <vt:i4>1638459</vt:i4>
      </vt:variant>
      <vt:variant>
        <vt:i4>380</vt:i4>
      </vt:variant>
      <vt:variant>
        <vt:i4>0</vt:i4>
      </vt:variant>
      <vt:variant>
        <vt:i4>5</vt:i4>
      </vt:variant>
      <vt:variant>
        <vt:lpwstr/>
      </vt:variant>
      <vt:variant>
        <vt:lpwstr>_Toc533758827</vt:lpwstr>
      </vt:variant>
      <vt:variant>
        <vt:i4>1638459</vt:i4>
      </vt:variant>
      <vt:variant>
        <vt:i4>374</vt:i4>
      </vt:variant>
      <vt:variant>
        <vt:i4>0</vt:i4>
      </vt:variant>
      <vt:variant>
        <vt:i4>5</vt:i4>
      </vt:variant>
      <vt:variant>
        <vt:lpwstr/>
      </vt:variant>
      <vt:variant>
        <vt:lpwstr>_Toc533758826</vt:lpwstr>
      </vt:variant>
      <vt:variant>
        <vt:i4>1638459</vt:i4>
      </vt:variant>
      <vt:variant>
        <vt:i4>368</vt:i4>
      </vt:variant>
      <vt:variant>
        <vt:i4>0</vt:i4>
      </vt:variant>
      <vt:variant>
        <vt:i4>5</vt:i4>
      </vt:variant>
      <vt:variant>
        <vt:lpwstr/>
      </vt:variant>
      <vt:variant>
        <vt:lpwstr>_Toc533758825</vt:lpwstr>
      </vt:variant>
      <vt:variant>
        <vt:i4>1638459</vt:i4>
      </vt:variant>
      <vt:variant>
        <vt:i4>362</vt:i4>
      </vt:variant>
      <vt:variant>
        <vt:i4>0</vt:i4>
      </vt:variant>
      <vt:variant>
        <vt:i4>5</vt:i4>
      </vt:variant>
      <vt:variant>
        <vt:lpwstr/>
      </vt:variant>
      <vt:variant>
        <vt:lpwstr>_Toc533758824</vt:lpwstr>
      </vt:variant>
      <vt:variant>
        <vt:i4>1638459</vt:i4>
      </vt:variant>
      <vt:variant>
        <vt:i4>356</vt:i4>
      </vt:variant>
      <vt:variant>
        <vt:i4>0</vt:i4>
      </vt:variant>
      <vt:variant>
        <vt:i4>5</vt:i4>
      </vt:variant>
      <vt:variant>
        <vt:lpwstr/>
      </vt:variant>
      <vt:variant>
        <vt:lpwstr>_Toc533758823</vt:lpwstr>
      </vt:variant>
      <vt:variant>
        <vt:i4>1638459</vt:i4>
      </vt:variant>
      <vt:variant>
        <vt:i4>350</vt:i4>
      </vt:variant>
      <vt:variant>
        <vt:i4>0</vt:i4>
      </vt:variant>
      <vt:variant>
        <vt:i4>5</vt:i4>
      </vt:variant>
      <vt:variant>
        <vt:lpwstr/>
      </vt:variant>
      <vt:variant>
        <vt:lpwstr>_Toc533758822</vt:lpwstr>
      </vt:variant>
      <vt:variant>
        <vt:i4>1638459</vt:i4>
      </vt:variant>
      <vt:variant>
        <vt:i4>344</vt:i4>
      </vt:variant>
      <vt:variant>
        <vt:i4>0</vt:i4>
      </vt:variant>
      <vt:variant>
        <vt:i4>5</vt:i4>
      </vt:variant>
      <vt:variant>
        <vt:lpwstr/>
      </vt:variant>
      <vt:variant>
        <vt:lpwstr>_Toc533758821</vt:lpwstr>
      </vt:variant>
      <vt:variant>
        <vt:i4>1638459</vt:i4>
      </vt:variant>
      <vt:variant>
        <vt:i4>338</vt:i4>
      </vt:variant>
      <vt:variant>
        <vt:i4>0</vt:i4>
      </vt:variant>
      <vt:variant>
        <vt:i4>5</vt:i4>
      </vt:variant>
      <vt:variant>
        <vt:lpwstr/>
      </vt:variant>
      <vt:variant>
        <vt:lpwstr>_Toc533758820</vt:lpwstr>
      </vt:variant>
      <vt:variant>
        <vt:i4>1703995</vt:i4>
      </vt:variant>
      <vt:variant>
        <vt:i4>332</vt:i4>
      </vt:variant>
      <vt:variant>
        <vt:i4>0</vt:i4>
      </vt:variant>
      <vt:variant>
        <vt:i4>5</vt:i4>
      </vt:variant>
      <vt:variant>
        <vt:lpwstr/>
      </vt:variant>
      <vt:variant>
        <vt:lpwstr>_Toc533758819</vt:lpwstr>
      </vt:variant>
      <vt:variant>
        <vt:i4>1703995</vt:i4>
      </vt:variant>
      <vt:variant>
        <vt:i4>326</vt:i4>
      </vt:variant>
      <vt:variant>
        <vt:i4>0</vt:i4>
      </vt:variant>
      <vt:variant>
        <vt:i4>5</vt:i4>
      </vt:variant>
      <vt:variant>
        <vt:lpwstr/>
      </vt:variant>
      <vt:variant>
        <vt:lpwstr>_Toc533758818</vt:lpwstr>
      </vt:variant>
      <vt:variant>
        <vt:i4>1703995</vt:i4>
      </vt:variant>
      <vt:variant>
        <vt:i4>320</vt:i4>
      </vt:variant>
      <vt:variant>
        <vt:i4>0</vt:i4>
      </vt:variant>
      <vt:variant>
        <vt:i4>5</vt:i4>
      </vt:variant>
      <vt:variant>
        <vt:lpwstr/>
      </vt:variant>
      <vt:variant>
        <vt:lpwstr>_Toc533758817</vt:lpwstr>
      </vt:variant>
      <vt:variant>
        <vt:i4>1703995</vt:i4>
      </vt:variant>
      <vt:variant>
        <vt:i4>314</vt:i4>
      </vt:variant>
      <vt:variant>
        <vt:i4>0</vt:i4>
      </vt:variant>
      <vt:variant>
        <vt:i4>5</vt:i4>
      </vt:variant>
      <vt:variant>
        <vt:lpwstr/>
      </vt:variant>
      <vt:variant>
        <vt:lpwstr>_Toc533758816</vt:lpwstr>
      </vt:variant>
      <vt:variant>
        <vt:i4>1703995</vt:i4>
      </vt:variant>
      <vt:variant>
        <vt:i4>308</vt:i4>
      </vt:variant>
      <vt:variant>
        <vt:i4>0</vt:i4>
      </vt:variant>
      <vt:variant>
        <vt:i4>5</vt:i4>
      </vt:variant>
      <vt:variant>
        <vt:lpwstr/>
      </vt:variant>
      <vt:variant>
        <vt:lpwstr>_Toc533758815</vt:lpwstr>
      </vt:variant>
      <vt:variant>
        <vt:i4>1703995</vt:i4>
      </vt:variant>
      <vt:variant>
        <vt:i4>302</vt:i4>
      </vt:variant>
      <vt:variant>
        <vt:i4>0</vt:i4>
      </vt:variant>
      <vt:variant>
        <vt:i4>5</vt:i4>
      </vt:variant>
      <vt:variant>
        <vt:lpwstr/>
      </vt:variant>
      <vt:variant>
        <vt:lpwstr>_Toc533758814</vt:lpwstr>
      </vt:variant>
      <vt:variant>
        <vt:i4>1703995</vt:i4>
      </vt:variant>
      <vt:variant>
        <vt:i4>296</vt:i4>
      </vt:variant>
      <vt:variant>
        <vt:i4>0</vt:i4>
      </vt:variant>
      <vt:variant>
        <vt:i4>5</vt:i4>
      </vt:variant>
      <vt:variant>
        <vt:lpwstr/>
      </vt:variant>
      <vt:variant>
        <vt:lpwstr>_Toc533758813</vt:lpwstr>
      </vt:variant>
      <vt:variant>
        <vt:i4>1703995</vt:i4>
      </vt:variant>
      <vt:variant>
        <vt:i4>290</vt:i4>
      </vt:variant>
      <vt:variant>
        <vt:i4>0</vt:i4>
      </vt:variant>
      <vt:variant>
        <vt:i4>5</vt:i4>
      </vt:variant>
      <vt:variant>
        <vt:lpwstr/>
      </vt:variant>
      <vt:variant>
        <vt:lpwstr>_Toc533758812</vt:lpwstr>
      </vt:variant>
      <vt:variant>
        <vt:i4>1703995</vt:i4>
      </vt:variant>
      <vt:variant>
        <vt:i4>284</vt:i4>
      </vt:variant>
      <vt:variant>
        <vt:i4>0</vt:i4>
      </vt:variant>
      <vt:variant>
        <vt:i4>5</vt:i4>
      </vt:variant>
      <vt:variant>
        <vt:lpwstr/>
      </vt:variant>
      <vt:variant>
        <vt:lpwstr>_Toc533758811</vt:lpwstr>
      </vt:variant>
      <vt:variant>
        <vt:i4>1703995</vt:i4>
      </vt:variant>
      <vt:variant>
        <vt:i4>278</vt:i4>
      </vt:variant>
      <vt:variant>
        <vt:i4>0</vt:i4>
      </vt:variant>
      <vt:variant>
        <vt:i4>5</vt:i4>
      </vt:variant>
      <vt:variant>
        <vt:lpwstr/>
      </vt:variant>
      <vt:variant>
        <vt:lpwstr>_Toc533758810</vt:lpwstr>
      </vt:variant>
      <vt:variant>
        <vt:i4>1769531</vt:i4>
      </vt:variant>
      <vt:variant>
        <vt:i4>272</vt:i4>
      </vt:variant>
      <vt:variant>
        <vt:i4>0</vt:i4>
      </vt:variant>
      <vt:variant>
        <vt:i4>5</vt:i4>
      </vt:variant>
      <vt:variant>
        <vt:lpwstr/>
      </vt:variant>
      <vt:variant>
        <vt:lpwstr>_Toc533758809</vt:lpwstr>
      </vt:variant>
      <vt:variant>
        <vt:i4>1769531</vt:i4>
      </vt:variant>
      <vt:variant>
        <vt:i4>266</vt:i4>
      </vt:variant>
      <vt:variant>
        <vt:i4>0</vt:i4>
      </vt:variant>
      <vt:variant>
        <vt:i4>5</vt:i4>
      </vt:variant>
      <vt:variant>
        <vt:lpwstr/>
      </vt:variant>
      <vt:variant>
        <vt:lpwstr>_Toc533758808</vt:lpwstr>
      </vt:variant>
      <vt:variant>
        <vt:i4>1769531</vt:i4>
      </vt:variant>
      <vt:variant>
        <vt:i4>260</vt:i4>
      </vt:variant>
      <vt:variant>
        <vt:i4>0</vt:i4>
      </vt:variant>
      <vt:variant>
        <vt:i4>5</vt:i4>
      </vt:variant>
      <vt:variant>
        <vt:lpwstr/>
      </vt:variant>
      <vt:variant>
        <vt:lpwstr>_Toc533758807</vt:lpwstr>
      </vt:variant>
      <vt:variant>
        <vt:i4>1769531</vt:i4>
      </vt:variant>
      <vt:variant>
        <vt:i4>254</vt:i4>
      </vt:variant>
      <vt:variant>
        <vt:i4>0</vt:i4>
      </vt:variant>
      <vt:variant>
        <vt:i4>5</vt:i4>
      </vt:variant>
      <vt:variant>
        <vt:lpwstr/>
      </vt:variant>
      <vt:variant>
        <vt:lpwstr>_Toc533758806</vt:lpwstr>
      </vt:variant>
      <vt:variant>
        <vt:i4>1769531</vt:i4>
      </vt:variant>
      <vt:variant>
        <vt:i4>248</vt:i4>
      </vt:variant>
      <vt:variant>
        <vt:i4>0</vt:i4>
      </vt:variant>
      <vt:variant>
        <vt:i4>5</vt:i4>
      </vt:variant>
      <vt:variant>
        <vt:lpwstr/>
      </vt:variant>
      <vt:variant>
        <vt:lpwstr>_Toc533758805</vt:lpwstr>
      </vt:variant>
      <vt:variant>
        <vt:i4>1769531</vt:i4>
      </vt:variant>
      <vt:variant>
        <vt:i4>242</vt:i4>
      </vt:variant>
      <vt:variant>
        <vt:i4>0</vt:i4>
      </vt:variant>
      <vt:variant>
        <vt:i4>5</vt:i4>
      </vt:variant>
      <vt:variant>
        <vt:lpwstr/>
      </vt:variant>
      <vt:variant>
        <vt:lpwstr>_Toc533758804</vt:lpwstr>
      </vt:variant>
      <vt:variant>
        <vt:i4>1769531</vt:i4>
      </vt:variant>
      <vt:variant>
        <vt:i4>236</vt:i4>
      </vt:variant>
      <vt:variant>
        <vt:i4>0</vt:i4>
      </vt:variant>
      <vt:variant>
        <vt:i4>5</vt:i4>
      </vt:variant>
      <vt:variant>
        <vt:lpwstr/>
      </vt:variant>
      <vt:variant>
        <vt:lpwstr>_Toc533758803</vt:lpwstr>
      </vt:variant>
      <vt:variant>
        <vt:i4>1769531</vt:i4>
      </vt:variant>
      <vt:variant>
        <vt:i4>230</vt:i4>
      </vt:variant>
      <vt:variant>
        <vt:i4>0</vt:i4>
      </vt:variant>
      <vt:variant>
        <vt:i4>5</vt:i4>
      </vt:variant>
      <vt:variant>
        <vt:lpwstr/>
      </vt:variant>
      <vt:variant>
        <vt:lpwstr>_Toc533758802</vt:lpwstr>
      </vt:variant>
      <vt:variant>
        <vt:i4>1769531</vt:i4>
      </vt:variant>
      <vt:variant>
        <vt:i4>224</vt:i4>
      </vt:variant>
      <vt:variant>
        <vt:i4>0</vt:i4>
      </vt:variant>
      <vt:variant>
        <vt:i4>5</vt:i4>
      </vt:variant>
      <vt:variant>
        <vt:lpwstr/>
      </vt:variant>
      <vt:variant>
        <vt:lpwstr>_Toc533758801</vt:lpwstr>
      </vt:variant>
      <vt:variant>
        <vt:i4>1769531</vt:i4>
      </vt:variant>
      <vt:variant>
        <vt:i4>218</vt:i4>
      </vt:variant>
      <vt:variant>
        <vt:i4>0</vt:i4>
      </vt:variant>
      <vt:variant>
        <vt:i4>5</vt:i4>
      </vt:variant>
      <vt:variant>
        <vt:lpwstr/>
      </vt:variant>
      <vt:variant>
        <vt:lpwstr>_Toc533758800</vt:lpwstr>
      </vt:variant>
      <vt:variant>
        <vt:i4>1179700</vt:i4>
      </vt:variant>
      <vt:variant>
        <vt:i4>212</vt:i4>
      </vt:variant>
      <vt:variant>
        <vt:i4>0</vt:i4>
      </vt:variant>
      <vt:variant>
        <vt:i4>5</vt:i4>
      </vt:variant>
      <vt:variant>
        <vt:lpwstr/>
      </vt:variant>
      <vt:variant>
        <vt:lpwstr>_Toc533758799</vt:lpwstr>
      </vt:variant>
      <vt:variant>
        <vt:i4>1179700</vt:i4>
      </vt:variant>
      <vt:variant>
        <vt:i4>206</vt:i4>
      </vt:variant>
      <vt:variant>
        <vt:i4>0</vt:i4>
      </vt:variant>
      <vt:variant>
        <vt:i4>5</vt:i4>
      </vt:variant>
      <vt:variant>
        <vt:lpwstr/>
      </vt:variant>
      <vt:variant>
        <vt:lpwstr>_Toc533758798</vt:lpwstr>
      </vt:variant>
      <vt:variant>
        <vt:i4>1179700</vt:i4>
      </vt:variant>
      <vt:variant>
        <vt:i4>200</vt:i4>
      </vt:variant>
      <vt:variant>
        <vt:i4>0</vt:i4>
      </vt:variant>
      <vt:variant>
        <vt:i4>5</vt:i4>
      </vt:variant>
      <vt:variant>
        <vt:lpwstr/>
      </vt:variant>
      <vt:variant>
        <vt:lpwstr>_Toc533758797</vt:lpwstr>
      </vt:variant>
      <vt:variant>
        <vt:i4>1179700</vt:i4>
      </vt:variant>
      <vt:variant>
        <vt:i4>194</vt:i4>
      </vt:variant>
      <vt:variant>
        <vt:i4>0</vt:i4>
      </vt:variant>
      <vt:variant>
        <vt:i4>5</vt:i4>
      </vt:variant>
      <vt:variant>
        <vt:lpwstr/>
      </vt:variant>
      <vt:variant>
        <vt:lpwstr>_Toc533758796</vt:lpwstr>
      </vt:variant>
      <vt:variant>
        <vt:i4>1179700</vt:i4>
      </vt:variant>
      <vt:variant>
        <vt:i4>188</vt:i4>
      </vt:variant>
      <vt:variant>
        <vt:i4>0</vt:i4>
      </vt:variant>
      <vt:variant>
        <vt:i4>5</vt:i4>
      </vt:variant>
      <vt:variant>
        <vt:lpwstr/>
      </vt:variant>
      <vt:variant>
        <vt:lpwstr>_Toc533758795</vt:lpwstr>
      </vt:variant>
      <vt:variant>
        <vt:i4>1179700</vt:i4>
      </vt:variant>
      <vt:variant>
        <vt:i4>182</vt:i4>
      </vt:variant>
      <vt:variant>
        <vt:i4>0</vt:i4>
      </vt:variant>
      <vt:variant>
        <vt:i4>5</vt:i4>
      </vt:variant>
      <vt:variant>
        <vt:lpwstr/>
      </vt:variant>
      <vt:variant>
        <vt:lpwstr>_Toc533758794</vt:lpwstr>
      </vt:variant>
      <vt:variant>
        <vt:i4>1179700</vt:i4>
      </vt:variant>
      <vt:variant>
        <vt:i4>176</vt:i4>
      </vt:variant>
      <vt:variant>
        <vt:i4>0</vt:i4>
      </vt:variant>
      <vt:variant>
        <vt:i4>5</vt:i4>
      </vt:variant>
      <vt:variant>
        <vt:lpwstr/>
      </vt:variant>
      <vt:variant>
        <vt:lpwstr>_Toc533758793</vt:lpwstr>
      </vt:variant>
      <vt:variant>
        <vt:i4>1179700</vt:i4>
      </vt:variant>
      <vt:variant>
        <vt:i4>170</vt:i4>
      </vt:variant>
      <vt:variant>
        <vt:i4>0</vt:i4>
      </vt:variant>
      <vt:variant>
        <vt:i4>5</vt:i4>
      </vt:variant>
      <vt:variant>
        <vt:lpwstr/>
      </vt:variant>
      <vt:variant>
        <vt:lpwstr>_Toc533758792</vt:lpwstr>
      </vt:variant>
      <vt:variant>
        <vt:i4>1179700</vt:i4>
      </vt:variant>
      <vt:variant>
        <vt:i4>164</vt:i4>
      </vt:variant>
      <vt:variant>
        <vt:i4>0</vt:i4>
      </vt:variant>
      <vt:variant>
        <vt:i4>5</vt:i4>
      </vt:variant>
      <vt:variant>
        <vt:lpwstr/>
      </vt:variant>
      <vt:variant>
        <vt:lpwstr>_Toc533758791</vt:lpwstr>
      </vt:variant>
      <vt:variant>
        <vt:i4>1179700</vt:i4>
      </vt:variant>
      <vt:variant>
        <vt:i4>158</vt:i4>
      </vt:variant>
      <vt:variant>
        <vt:i4>0</vt:i4>
      </vt:variant>
      <vt:variant>
        <vt:i4>5</vt:i4>
      </vt:variant>
      <vt:variant>
        <vt:lpwstr/>
      </vt:variant>
      <vt:variant>
        <vt:lpwstr>_Toc533758790</vt:lpwstr>
      </vt:variant>
      <vt:variant>
        <vt:i4>1245236</vt:i4>
      </vt:variant>
      <vt:variant>
        <vt:i4>152</vt:i4>
      </vt:variant>
      <vt:variant>
        <vt:i4>0</vt:i4>
      </vt:variant>
      <vt:variant>
        <vt:i4>5</vt:i4>
      </vt:variant>
      <vt:variant>
        <vt:lpwstr/>
      </vt:variant>
      <vt:variant>
        <vt:lpwstr>_Toc533758789</vt:lpwstr>
      </vt:variant>
      <vt:variant>
        <vt:i4>1245236</vt:i4>
      </vt:variant>
      <vt:variant>
        <vt:i4>146</vt:i4>
      </vt:variant>
      <vt:variant>
        <vt:i4>0</vt:i4>
      </vt:variant>
      <vt:variant>
        <vt:i4>5</vt:i4>
      </vt:variant>
      <vt:variant>
        <vt:lpwstr/>
      </vt:variant>
      <vt:variant>
        <vt:lpwstr>_Toc533758788</vt:lpwstr>
      </vt:variant>
      <vt:variant>
        <vt:i4>1245236</vt:i4>
      </vt:variant>
      <vt:variant>
        <vt:i4>140</vt:i4>
      </vt:variant>
      <vt:variant>
        <vt:i4>0</vt:i4>
      </vt:variant>
      <vt:variant>
        <vt:i4>5</vt:i4>
      </vt:variant>
      <vt:variant>
        <vt:lpwstr/>
      </vt:variant>
      <vt:variant>
        <vt:lpwstr>_Toc533758787</vt:lpwstr>
      </vt:variant>
      <vt:variant>
        <vt:i4>1245236</vt:i4>
      </vt:variant>
      <vt:variant>
        <vt:i4>134</vt:i4>
      </vt:variant>
      <vt:variant>
        <vt:i4>0</vt:i4>
      </vt:variant>
      <vt:variant>
        <vt:i4>5</vt:i4>
      </vt:variant>
      <vt:variant>
        <vt:lpwstr/>
      </vt:variant>
      <vt:variant>
        <vt:lpwstr>_Toc533758786</vt:lpwstr>
      </vt:variant>
      <vt:variant>
        <vt:i4>1245236</vt:i4>
      </vt:variant>
      <vt:variant>
        <vt:i4>128</vt:i4>
      </vt:variant>
      <vt:variant>
        <vt:i4>0</vt:i4>
      </vt:variant>
      <vt:variant>
        <vt:i4>5</vt:i4>
      </vt:variant>
      <vt:variant>
        <vt:lpwstr/>
      </vt:variant>
      <vt:variant>
        <vt:lpwstr>_Toc533758785</vt:lpwstr>
      </vt:variant>
      <vt:variant>
        <vt:i4>1245236</vt:i4>
      </vt:variant>
      <vt:variant>
        <vt:i4>122</vt:i4>
      </vt:variant>
      <vt:variant>
        <vt:i4>0</vt:i4>
      </vt:variant>
      <vt:variant>
        <vt:i4>5</vt:i4>
      </vt:variant>
      <vt:variant>
        <vt:lpwstr/>
      </vt:variant>
      <vt:variant>
        <vt:lpwstr>_Toc533758784</vt:lpwstr>
      </vt:variant>
      <vt:variant>
        <vt:i4>1245236</vt:i4>
      </vt:variant>
      <vt:variant>
        <vt:i4>116</vt:i4>
      </vt:variant>
      <vt:variant>
        <vt:i4>0</vt:i4>
      </vt:variant>
      <vt:variant>
        <vt:i4>5</vt:i4>
      </vt:variant>
      <vt:variant>
        <vt:lpwstr/>
      </vt:variant>
      <vt:variant>
        <vt:lpwstr>_Toc533758783</vt:lpwstr>
      </vt:variant>
      <vt:variant>
        <vt:i4>1245236</vt:i4>
      </vt:variant>
      <vt:variant>
        <vt:i4>110</vt:i4>
      </vt:variant>
      <vt:variant>
        <vt:i4>0</vt:i4>
      </vt:variant>
      <vt:variant>
        <vt:i4>5</vt:i4>
      </vt:variant>
      <vt:variant>
        <vt:lpwstr/>
      </vt:variant>
      <vt:variant>
        <vt:lpwstr>_Toc533758782</vt:lpwstr>
      </vt:variant>
      <vt:variant>
        <vt:i4>1245236</vt:i4>
      </vt:variant>
      <vt:variant>
        <vt:i4>104</vt:i4>
      </vt:variant>
      <vt:variant>
        <vt:i4>0</vt:i4>
      </vt:variant>
      <vt:variant>
        <vt:i4>5</vt:i4>
      </vt:variant>
      <vt:variant>
        <vt:lpwstr/>
      </vt:variant>
      <vt:variant>
        <vt:lpwstr>_Toc533758781</vt:lpwstr>
      </vt:variant>
      <vt:variant>
        <vt:i4>1245236</vt:i4>
      </vt:variant>
      <vt:variant>
        <vt:i4>98</vt:i4>
      </vt:variant>
      <vt:variant>
        <vt:i4>0</vt:i4>
      </vt:variant>
      <vt:variant>
        <vt:i4>5</vt:i4>
      </vt:variant>
      <vt:variant>
        <vt:lpwstr/>
      </vt:variant>
      <vt:variant>
        <vt:lpwstr>_Toc533758780</vt:lpwstr>
      </vt:variant>
      <vt:variant>
        <vt:i4>1835060</vt:i4>
      </vt:variant>
      <vt:variant>
        <vt:i4>92</vt:i4>
      </vt:variant>
      <vt:variant>
        <vt:i4>0</vt:i4>
      </vt:variant>
      <vt:variant>
        <vt:i4>5</vt:i4>
      </vt:variant>
      <vt:variant>
        <vt:lpwstr/>
      </vt:variant>
      <vt:variant>
        <vt:lpwstr>_Toc533758779</vt:lpwstr>
      </vt:variant>
      <vt:variant>
        <vt:i4>1835060</vt:i4>
      </vt:variant>
      <vt:variant>
        <vt:i4>86</vt:i4>
      </vt:variant>
      <vt:variant>
        <vt:i4>0</vt:i4>
      </vt:variant>
      <vt:variant>
        <vt:i4>5</vt:i4>
      </vt:variant>
      <vt:variant>
        <vt:lpwstr/>
      </vt:variant>
      <vt:variant>
        <vt:lpwstr>_Toc533758778</vt:lpwstr>
      </vt:variant>
      <vt:variant>
        <vt:i4>1835060</vt:i4>
      </vt:variant>
      <vt:variant>
        <vt:i4>80</vt:i4>
      </vt:variant>
      <vt:variant>
        <vt:i4>0</vt:i4>
      </vt:variant>
      <vt:variant>
        <vt:i4>5</vt:i4>
      </vt:variant>
      <vt:variant>
        <vt:lpwstr/>
      </vt:variant>
      <vt:variant>
        <vt:lpwstr>_Toc533758777</vt:lpwstr>
      </vt:variant>
      <vt:variant>
        <vt:i4>1835060</vt:i4>
      </vt:variant>
      <vt:variant>
        <vt:i4>74</vt:i4>
      </vt:variant>
      <vt:variant>
        <vt:i4>0</vt:i4>
      </vt:variant>
      <vt:variant>
        <vt:i4>5</vt:i4>
      </vt:variant>
      <vt:variant>
        <vt:lpwstr/>
      </vt:variant>
      <vt:variant>
        <vt:lpwstr>_Toc533758776</vt:lpwstr>
      </vt:variant>
      <vt:variant>
        <vt:i4>1835060</vt:i4>
      </vt:variant>
      <vt:variant>
        <vt:i4>68</vt:i4>
      </vt:variant>
      <vt:variant>
        <vt:i4>0</vt:i4>
      </vt:variant>
      <vt:variant>
        <vt:i4>5</vt:i4>
      </vt:variant>
      <vt:variant>
        <vt:lpwstr/>
      </vt:variant>
      <vt:variant>
        <vt:lpwstr>_Toc533758775</vt:lpwstr>
      </vt:variant>
      <vt:variant>
        <vt:i4>1835060</vt:i4>
      </vt:variant>
      <vt:variant>
        <vt:i4>62</vt:i4>
      </vt:variant>
      <vt:variant>
        <vt:i4>0</vt:i4>
      </vt:variant>
      <vt:variant>
        <vt:i4>5</vt:i4>
      </vt:variant>
      <vt:variant>
        <vt:lpwstr/>
      </vt:variant>
      <vt:variant>
        <vt:lpwstr>_Toc533758774</vt:lpwstr>
      </vt:variant>
      <vt:variant>
        <vt:i4>1835060</vt:i4>
      </vt:variant>
      <vt:variant>
        <vt:i4>56</vt:i4>
      </vt:variant>
      <vt:variant>
        <vt:i4>0</vt:i4>
      </vt:variant>
      <vt:variant>
        <vt:i4>5</vt:i4>
      </vt:variant>
      <vt:variant>
        <vt:lpwstr/>
      </vt:variant>
      <vt:variant>
        <vt:lpwstr>_Toc533758773</vt:lpwstr>
      </vt:variant>
      <vt:variant>
        <vt:i4>1835060</vt:i4>
      </vt:variant>
      <vt:variant>
        <vt:i4>50</vt:i4>
      </vt:variant>
      <vt:variant>
        <vt:i4>0</vt:i4>
      </vt:variant>
      <vt:variant>
        <vt:i4>5</vt:i4>
      </vt:variant>
      <vt:variant>
        <vt:lpwstr/>
      </vt:variant>
      <vt:variant>
        <vt:lpwstr>_Toc533758772</vt:lpwstr>
      </vt:variant>
      <vt:variant>
        <vt:i4>1835060</vt:i4>
      </vt:variant>
      <vt:variant>
        <vt:i4>44</vt:i4>
      </vt:variant>
      <vt:variant>
        <vt:i4>0</vt:i4>
      </vt:variant>
      <vt:variant>
        <vt:i4>5</vt:i4>
      </vt:variant>
      <vt:variant>
        <vt:lpwstr/>
      </vt:variant>
      <vt:variant>
        <vt:lpwstr>_Toc533758771</vt:lpwstr>
      </vt:variant>
      <vt:variant>
        <vt:i4>1835060</vt:i4>
      </vt:variant>
      <vt:variant>
        <vt:i4>38</vt:i4>
      </vt:variant>
      <vt:variant>
        <vt:i4>0</vt:i4>
      </vt:variant>
      <vt:variant>
        <vt:i4>5</vt:i4>
      </vt:variant>
      <vt:variant>
        <vt:lpwstr/>
      </vt:variant>
      <vt:variant>
        <vt:lpwstr>_Toc533758770</vt:lpwstr>
      </vt:variant>
      <vt:variant>
        <vt:i4>1966132</vt:i4>
      </vt:variant>
      <vt:variant>
        <vt:i4>32</vt:i4>
      </vt:variant>
      <vt:variant>
        <vt:i4>0</vt:i4>
      </vt:variant>
      <vt:variant>
        <vt:i4>5</vt:i4>
      </vt:variant>
      <vt:variant>
        <vt:lpwstr/>
      </vt:variant>
      <vt:variant>
        <vt:lpwstr>_Toc533758752</vt:lpwstr>
      </vt:variant>
      <vt:variant>
        <vt:i4>1966132</vt:i4>
      </vt:variant>
      <vt:variant>
        <vt:i4>26</vt:i4>
      </vt:variant>
      <vt:variant>
        <vt:i4>0</vt:i4>
      </vt:variant>
      <vt:variant>
        <vt:i4>5</vt:i4>
      </vt:variant>
      <vt:variant>
        <vt:lpwstr/>
      </vt:variant>
      <vt:variant>
        <vt:lpwstr>_Toc533758751</vt:lpwstr>
      </vt:variant>
      <vt:variant>
        <vt:i4>1966132</vt:i4>
      </vt:variant>
      <vt:variant>
        <vt:i4>20</vt:i4>
      </vt:variant>
      <vt:variant>
        <vt:i4>0</vt:i4>
      </vt:variant>
      <vt:variant>
        <vt:i4>5</vt:i4>
      </vt:variant>
      <vt:variant>
        <vt:lpwstr/>
      </vt:variant>
      <vt:variant>
        <vt:lpwstr>_Toc533758750</vt:lpwstr>
      </vt:variant>
      <vt:variant>
        <vt:i4>2031668</vt:i4>
      </vt:variant>
      <vt:variant>
        <vt:i4>14</vt:i4>
      </vt:variant>
      <vt:variant>
        <vt:i4>0</vt:i4>
      </vt:variant>
      <vt:variant>
        <vt:i4>5</vt:i4>
      </vt:variant>
      <vt:variant>
        <vt:lpwstr/>
      </vt:variant>
      <vt:variant>
        <vt:lpwstr>_Toc533758749</vt:lpwstr>
      </vt:variant>
      <vt:variant>
        <vt:i4>2031668</vt:i4>
      </vt:variant>
      <vt:variant>
        <vt:i4>8</vt:i4>
      </vt:variant>
      <vt:variant>
        <vt:i4>0</vt:i4>
      </vt:variant>
      <vt:variant>
        <vt:i4>5</vt:i4>
      </vt:variant>
      <vt:variant>
        <vt:lpwstr/>
      </vt:variant>
      <vt:variant>
        <vt:lpwstr>_Toc533758747</vt:lpwstr>
      </vt:variant>
      <vt:variant>
        <vt:i4>2031668</vt:i4>
      </vt:variant>
      <vt:variant>
        <vt:i4>2</vt:i4>
      </vt:variant>
      <vt:variant>
        <vt:i4>0</vt:i4>
      </vt:variant>
      <vt:variant>
        <vt:i4>5</vt:i4>
      </vt:variant>
      <vt:variant>
        <vt:lpwstr/>
      </vt:variant>
      <vt:variant>
        <vt:lpwstr>_Toc533758746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王锋</cp:lastModifiedBy>
  <cp:revision>10</cp:revision>
  <cp:lastPrinted>2018-12-28T01:49:00Z</cp:lastPrinted>
  <dcterms:created xsi:type="dcterms:W3CDTF">2020-01-14T06:00:00Z</dcterms:created>
  <dcterms:modified xsi:type="dcterms:W3CDTF">2020-02-22T06:31:00Z</dcterms:modified>
</cp:coreProperties>
</file>